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B94E23" w:rsidRDefault="007A7AE4" w:rsidP="00477EF0">
      <w:pPr>
        <w:pBdr>
          <w:bottom w:val="single" w:sz="6" w:space="1" w:color="auto"/>
        </w:pBdr>
        <w:tabs>
          <w:tab w:val="right" w:pos="9072"/>
        </w:tabs>
        <w:spacing w:line="276" w:lineRule="auto"/>
        <w:rPr>
          <w:rFonts w:cs="Arial"/>
          <w:sz w:val="12"/>
          <w:lang w:val="en-GB"/>
        </w:rPr>
        <w:sectPr w:rsidR="007A7AE4" w:rsidRPr="00B94E23"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B94E23" w14:paraId="0DBE1380" w14:textId="77777777" w:rsidTr="00B2794A">
        <w:tc>
          <w:tcPr>
            <w:tcW w:w="1100" w:type="dxa"/>
            <w:shd w:val="clear" w:color="auto" w:fill="auto"/>
          </w:tcPr>
          <w:p w14:paraId="7007E4E0" w14:textId="1C209EEE" w:rsidR="004B31C8" w:rsidRPr="00B94E23" w:rsidRDefault="00335077" w:rsidP="00477EF0">
            <w:pPr>
              <w:tabs>
                <w:tab w:val="left" w:pos="7655"/>
              </w:tabs>
              <w:spacing w:line="276" w:lineRule="auto"/>
              <w:rPr>
                <w:rFonts w:cs="Arial"/>
                <w:b/>
                <w:lang w:val="en-GB"/>
              </w:rPr>
            </w:pPr>
            <w:r>
              <w:rPr>
                <w:rFonts w:cs="Arial"/>
                <w:b/>
                <w:lang w:val="en-GB"/>
              </w:rPr>
              <w:t>C</w:t>
            </w:r>
            <w:r w:rsidR="00B802D5" w:rsidRPr="00B94E23">
              <w:rPr>
                <w:rFonts w:cs="Arial"/>
                <w:b/>
                <w:lang w:val="en-GB"/>
              </w:rPr>
              <w:t>o</w:t>
            </w:r>
            <w:r w:rsidR="004B31C8" w:rsidRPr="00B94E23">
              <w:rPr>
                <w:rFonts w:cs="Arial"/>
                <w:b/>
                <w:lang w:val="en-GB"/>
              </w:rPr>
              <w:t>nta</w:t>
            </w:r>
            <w:r>
              <w:rPr>
                <w:rFonts w:cs="Arial"/>
                <w:b/>
                <w:lang w:val="en-GB"/>
              </w:rPr>
              <w:t>c</w:t>
            </w:r>
            <w:r w:rsidR="004B31C8" w:rsidRPr="00B94E23">
              <w:rPr>
                <w:rFonts w:cs="Arial"/>
                <w:b/>
                <w:lang w:val="en-GB"/>
              </w:rPr>
              <w:t>t:</w:t>
            </w:r>
          </w:p>
          <w:p w14:paraId="79E46A5F" w14:textId="77777777" w:rsidR="004B31C8" w:rsidRPr="00B94E23" w:rsidRDefault="004B31C8" w:rsidP="00477EF0">
            <w:pPr>
              <w:tabs>
                <w:tab w:val="left" w:pos="7655"/>
              </w:tabs>
              <w:spacing w:line="276" w:lineRule="auto"/>
              <w:rPr>
                <w:rFonts w:cs="Arial"/>
                <w:b/>
                <w:lang w:val="en-GB"/>
              </w:rPr>
            </w:pPr>
          </w:p>
        </w:tc>
        <w:tc>
          <w:tcPr>
            <w:tcW w:w="4395" w:type="dxa"/>
            <w:shd w:val="clear" w:color="auto" w:fill="auto"/>
          </w:tcPr>
          <w:p w14:paraId="4AD1A83C" w14:textId="77777777" w:rsidR="00974FFC" w:rsidRPr="00B94E23" w:rsidRDefault="00974FFC" w:rsidP="00477EF0">
            <w:pPr>
              <w:tabs>
                <w:tab w:val="left" w:pos="7655"/>
              </w:tabs>
              <w:spacing w:line="276" w:lineRule="auto"/>
              <w:rPr>
                <w:rFonts w:cs="Arial"/>
              </w:rPr>
            </w:pPr>
            <w:r w:rsidRPr="00B94E23">
              <w:rPr>
                <w:rFonts w:cs="Arial"/>
              </w:rPr>
              <w:t>Putzmeister Mörtelmaschinen GmbH</w:t>
            </w:r>
          </w:p>
          <w:p w14:paraId="682FEB06" w14:textId="77777777" w:rsidR="00974FFC" w:rsidRPr="00B94E23" w:rsidRDefault="00974FFC" w:rsidP="00477EF0">
            <w:pPr>
              <w:tabs>
                <w:tab w:val="left" w:pos="7655"/>
              </w:tabs>
              <w:spacing w:line="276" w:lineRule="auto"/>
              <w:rPr>
                <w:rFonts w:cs="Arial"/>
              </w:rPr>
            </w:pPr>
            <w:r w:rsidRPr="00B94E23">
              <w:rPr>
                <w:rFonts w:cs="Arial"/>
              </w:rPr>
              <w:t>Marketing</w:t>
            </w:r>
          </w:p>
          <w:p w14:paraId="11582E3B" w14:textId="77777777" w:rsidR="00974FFC" w:rsidRPr="00B94E23" w:rsidRDefault="00974FFC" w:rsidP="00477EF0">
            <w:pPr>
              <w:tabs>
                <w:tab w:val="left" w:pos="7655"/>
              </w:tabs>
              <w:spacing w:line="276" w:lineRule="auto"/>
              <w:rPr>
                <w:rFonts w:cs="Arial"/>
                <w:lang w:val="en-GB"/>
              </w:rPr>
            </w:pPr>
            <w:r w:rsidRPr="00B94E23">
              <w:rPr>
                <w:rFonts w:cs="Arial"/>
              </w:rPr>
              <w:t xml:space="preserve">Max-Eyth-Str. </w:t>
            </w:r>
            <w:r w:rsidRPr="00B94E23">
              <w:rPr>
                <w:rFonts w:cs="Arial"/>
                <w:lang w:val="en-GB"/>
              </w:rPr>
              <w:t>10</w:t>
            </w:r>
          </w:p>
          <w:p w14:paraId="7EF25A3B" w14:textId="77777777" w:rsidR="00974FFC" w:rsidRPr="00B94E23" w:rsidRDefault="00974FFC" w:rsidP="00477EF0">
            <w:pPr>
              <w:tabs>
                <w:tab w:val="left" w:pos="7655"/>
              </w:tabs>
              <w:spacing w:line="276" w:lineRule="auto"/>
              <w:rPr>
                <w:rFonts w:cs="Arial"/>
                <w:lang w:val="en-GB"/>
              </w:rPr>
            </w:pPr>
            <w:r w:rsidRPr="00B94E23">
              <w:rPr>
                <w:rFonts w:cs="Arial"/>
                <w:lang w:val="en-GB"/>
              </w:rPr>
              <w:t>D-72631 Aichtal</w:t>
            </w:r>
          </w:p>
          <w:p w14:paraId="327C909B" w14:textId="77777777" w:rsidR="00974FFC" w:rsidRPr="00B94E23" w:rsidRDefault="00974FFC" w:rsidP="00477EF0">
            <w:pPr>
              <w:tabs>
                <w:tab w:val="left" w:pos="7655"/>
              </w:tabs>
              <w:spacing w:line="276" w:lineRule="auto"/>
              <w:rPr>
                <w:rFonts w:cs="Arial"/>
              </w:rPr>
            </w:pPr>
          </w:p>
          <w:p w14:paraId="6FC457DB" w14:textId="77777777" w:rsidR="00974FFC" w:rsidRPr="00B94E23" w:rsidRDefault="00974FFC" w:rsidP="00477EF0">
            <w:pPr>
              <w:tabs>
                <w:tab w:val="left" w:pos="7655"/>
              </w:tabs>
              <w:spacing w:line="276" w:lineRule="auto"/>
              <w:rPr>
                <w:rFonts w:cs="Arial"/>
              </w:rPr>
            </w:pPr>
            <w:r w:rsidRPr="00B94E23">
              <w:rPr>
                <w:rFonts w:cs="Arial"/>
              </w:rPr>
              <w:t>Tel.: +49 7127 599-0</w:t>
            </w:r>
          </w:p>
          <w:p w14:paraId="5A6B6CAF" w14:textId="77777777" w:rsidR="00974FFC" w:rsidRPr="00B94E23" w:rsidRDefault="00974FFC" w:rsidP="00477EF0">
            <w:pPr>
              <w:tabs>
                <w:tab w:val="left" w:pos="7655"/>
              </w:tabs>
              <w:spacing w:line="276" w:lineRule="auto"/>
              <w:rPr>
                <w:rFonts w:cs="Arial"/>
              </w:rPr>
            </w:pPr>
            <w:r w:rsidRPr="00B94E23">
              <w:rPr>
                <w:rFonts w:cs="Arial"/>
              </w:rPr>
              <w:t>Fax: +49 7127 599-140</w:t>
            </w:r>
          </w:p>
          <w:p w14:paraId="663566CA" w14:textId="774E950B" w:rsidR="00974FFC" w:rsidRPr="00B94E23" w:rsidRDefault="008E6612" w:rsidP="00477EF0">
            <w:pPr>
              <w:tabs>
                <w:tab w:val="left" w:pos="7655"/>
              </w:tabs>
              <w:spacing w:line="276" w:lineRule="auto"/>
              <w:rPr>
                <w:rFonts w:cs="Arial"/>
                <w:lang w:val="it-IT"/>
              </w:rPr>
            </w:pPr>
            <w:r w:rsidRPr="00B94E23">
              <w:rPr>
                <w:rFonts w:cs="Arial"/>
              </w:rPr>
              <w:t>E</w:t>
            </w:r>
            <w:r w:rsidR="00974FFC" w:rsidRPr="00B94E23">
              <w:rPr>
                <w:rFonts w:cs="Arial"/>
              </w:rPr>
              <w:t>-</w:t>
            </w:r>
            <w:r w:rsidRPr="00B94E23">
              <w:rPr>
                <w:rFonts w:cs="Arial"/>
              </w:rPr>
              <w:t>M</w:t>
            </w:r>
            <w:r w:rsidR="00974FFC" w:rsidRPr="00B94E23">
              <w:rPr>
                <w:rFonts w:cs="Arial"/>
              </w:rPr>
              <w:t>ail: mm@putzmeister.com</w:t>
            </w:r>
          </w:p>
          <w:p w14:paraId="29B53ED5" w14:textId="77777777" w:rsidR="004B31C8" w:rsidRPr="00B94E23" w:rsidRDefault="004B31C8" w:rsidP="00477EF0">
            <w:pPr>
              <w:tabs>
                <w:tab w:val="left" w:pos="7655"/>
              </w:tabs>
              <w:spacing w:line="276" w:lineRule="auto"/>
              <w:rPr>
                <w:rFonts w:cs="Arial"/>
              </w:rPr>
            </w:pPr>
          </w:p>
          <w:p w14:paraId="293836FD" w14:textId="77777777" w:rsidR="004B31C8" w:rsidRPr="00B94E23" w:rsidRDefault="004B31C8" w:rsidP="00477EF0">
            <w:pPr>
              <w:tabs>
                <w:tab w:val="left" w:pos="7655"/>
              </w:tabs>
              <w:spacing w:line="276" w:lineRule="auto"/>
              <w:rPr>
                <w:rFonts w:cs="Arial"/>
                <w:b/>
                <w:sz w:val="10"/>
                <w:szCs w:val="10"/>
                <w:lang w:val="it-IT"/>
              </w:rPr>
            </w:pPr>
          </w:p>
        </w:tc>
        <w:tc>
          <w:tcPr>
            <w:tcW w:w="2410" w:type="dxa"/>
            <w:shd w:val="clear" w:color="auto" w:fill="auto"/>
          </w:tcPr>
          <w:p w14:paraId="6CA257EE" w14:textId="77777777" w:rsidR="00A1516F" w:rsidRPr="000B178B" w:rsidRDefault="00A1516F" w:rsidP="00477EF0">
            <w:pPr>
              <w:tabs>
                <w:tab w:val="left" w:pos="7655"/>
              </w:tabs>
              <w:spacing w:line="276" w:lineRule="auto"/>
              <w:ind w:left="-108"/>
              <w:rPr>
                <w:rFonts w:cs="Arial"/>
                <w:b/>
                <w:lang w:val="en-US"/>
              </w:rPr>
            </w:pPr>
          </w:p>
          <w:p w14:paraId="2B14455D" w14:textId="77777777" w:rsidR="00A1516F" w:rsidRPr="000B178B" w:rsidRDefault="00A1516F" w:rsidP="00477EF0">
            <w:pPr>
              <w:tabs>
                <w:tab w:val="left" w:pos="7655"/>
              </w:tabs>
              <w:spacing w:line="276" w:lineRule="auto"/>
              <w:ind w:left="-108"/>
              <w:rPr>
                <w:rFonts w:cs="Arial"/>
                <w:b/>
                <w:lang w:val="en-US"/>
              </w:rPr>
            </w:pPr>
          </w:p>
          <w:p w14:paraId="43B5DD06" w14:textId="77777777" w:rsidR="00D35730" w:rsidRPr="000B178B" w:rsidRDefault="00D35730" w:rsidP="00477EF0">
            <w:pPr>
              <w:tabs>
                <w:tab w:val="left" w:pos="7655"/>
              </w:tabs>
              <w:spacing w:line="276" w:lineRule="auto"/>
              <w:ind w:left="-108"/>
              <w:rPr>
                <w:rFonts w:cs="Arial"/>
                <w:b/>
                <w:lang w:val="en-US"/>
              </w:rPr>
            </w:pPr>
          </w:p>
          <w:p w14:paraId="32ECF9A9" w14:textId="5441C07A" w:rsidR="00A1516F" w:rsidRPr="000B178B" w:rsidRDefault="00A1516F" w:rsidP="00477EF0">
            <w:pPr>
              <w:tabs>
                <w:tab w:val="left" w:pos="7655"/>
              </w:tabs>
              <w:spacing w:line="276" w:lineRule="auto"/>
              <w:ind w:left="-108"/>
              <w:rPr>
                <w:rFonts w:cs="Arial"/>
                <w:b/>
                <w:lang w:val="en-US"/>
              </w:rPr>
            </w:pPr>
            <w:r w:rsidRPr="000B178B">
              <w:rPr>
                <w:rFonts w:cs="Arial"/>
                <w:b/>
                <w:lang w:val="en-US"/>
              </w:rPr>
              <w:t>Press</w:t>
            </w:r>
            <w:r w:rsidR="00B802D5" w:rsidRPr="000B178B">
              <w:rPr>
                <w:rFonts w:cs="Arial"/>
                <w:b/>
                <w:lang w:val="en-US"/>
              </w:rPr>
              <w:t>-Information N</w:t>
            </w:r>
            <w:r w:rsidR="00335077" w:rsidRPr="000B178B">
              <w:rPr>
                <w:rFonts w:cs="Arial"/>
                <w:b/>
                <w:lang w:val="en-US"/>
              </w:rPr>
              <w:t>o</w:t>
            </w:r>
            <w:r w:rsidR="00B802D5" w:rsidRPr="000B178B">
              <w:rPr>
                <w:rFonts w:cs="Arial"/>
                <w:b/>
                <w:lang w:val="en-US"/>
              </w:rPr>
              <w:t>.</w:t>
            </w:r>
            <w:r w:rsidRPr="000B178B">
              <w:rPr>
                <w:rFonts w:cs="Arial"/>
                <w:b/>
                <w:lang w:val="en-US"/>
              </w:rPr>
              <w:t>:</w:t>
            </w:r>
          </w:p>
          <w:p w14:paraId="48329100" w14:textId="77777777" w:rsidR="00A1516F" w:rsidRPr="000B178B" w:rsidRDefault="00A1516F" w:rsidP="00477EF0">
            <w:pPr>
              <w:tabs>
                <w:tab w:val="left" w:pos="7655"/>
              </w:tabs>
              <w:spacing w:line="276" w:lineRule="auto"/>
              <w:ind w:left="-108"/>
              <w:rPr>
                <w:rFonts w:cs="Arial"/>
                <w:b/>
                <w:lang w:val="en-US"/>
              </w:rPr>
            </w:pPr>
          </w:p>
          <w:p w14:paraId="56F18736" w14:textId="53E393DF" w:rsidR="00A1516F" w:rsidRPr="000B178B" w:rsidRDefault="00A1516F" w:rsidP="00477EF0">
            <w:pPr>
              <w:tabs>
                <w:tab w:val="left" w:pos="7655"/>
              </w:tabs>
              <w:spacing w:line="276" w:lineRule="auto"/>
              <w:ind w:left="-108"/>
              <w:rPr>
                <w:rFonts w:cs="Arial"/>
                <w:b/>
                <w:lang w:val="en-US"/>
              </w:rPr>
            </w:pPr>
            <w:r w:rsidRPr="000B178B">
              <w:rPr>
                <w:rFonts w:cs="Arial"/>
                <w:b/>
                <w:lang w:val="en-US"/>
              </w:rPr>
              <w:t>Dat</w:t>
            </w:r>
            <w:r w:rsidR="00335077" w:rsidRPr="000B178B">
              <w:rPr>
                <w:rFonts w:cs="Arial"/>
                <w:b/>
                <w:lang w:val="en-US"/>
              </w:rPr>
              <w:t>e</w:t>
            </w:r>
            <w:r w:rsidRPr="000B178B">
              <w:rPr>
                <w:rFonts w:cs="Arial"/>
                <w:b/>
                <w:lang w:val="en-US"/>
              </w:rPr>
              <w:t xml:space="preserve">:  </w:t>
            </w:r>
          </w:p>
          <w:p w14:paraId="0ADD1722" w14:textId="77777777" w:rsidR="00A1516F" w:rsidRPr="000B178B" w:rsidRDefault="00A1516F" w:rsidP="00477EF0">
            <w:pPr>
              <w:tabs>
                <w:tab w:val="left" w:pos="7655"/>
              </w:tabs>
              <w:spacing w:line="276" w:lineRule="auto"/>
              <w:ind w:left="-108"/>
              <w:rPr>
                <w:rFonts w:cs="Arial"/>
                <w:b/>
                <w:lang w:val="en-US"/>
              </w:rPr>
            </w:pPr>
          </w:p>
          <w:p w14:paraId="5ECD3822" w14:textId="5CACAC39" w:rsidR="003A3AA0" w:rsidRPr="000B178B" w:rsidRDefault="00B802D5" w:rsidP="00477EF0">
            <w:pPr>
              <w:tabs>
                <w:tab w:val="left" w:pos="7655"/>
              </w:tabs>
              <w:spacing w:line="276" w:lineRule="auto"/>
              <w:ind w:left="-108"/>
              <w:rPr>
                <w:rFonts w:cs="Arial"/>
                <w:b/>
                <w:lang w:val="en-US"/>
              </w:rPr>
            </w:pPr>
            <w:r w:rsidRPr="000B178B">
              <w:rPr>
                <w:rFonts w:cs="Arial"/>
                <w:b/>
                <w:lang w:val="en-US"/>
              </w:rPr>
              <w:t>Au</w:t>
            </w:r>
            <w:r w:rsidR="003A3AA0" w:rsidRPr="000B178B">
              <w:rPr>
                <w:rFonts w:cs="Arial"/>
                <w:b/>
                <w:lang w:val="en-US"/>
              </w:rPr>
              <w:t>t</w:t>
            </w:r>
            <w:r w:rsidR="00335077" w:rsidRPr="000B178B">
              <w:rPr>
                <w:rFonts w:cs="Arial"/>
                <w:b/>
                <w:lang w:val="en-US"/>
              </w:rPr>
              <w:t>h</w:t>
            </w:r>
            <w:r w:rsidR="003A3AA0" w:rsidRPr="000B178B">
              <w:rPr>
                <w:rFonts w:cs="Arial"/>
                <w:b/>
                <w:lang w:val="en-US"/>
              </w:rPr>
              <w:t>or:</w:t>
            </w:r>
          </w:p>
          <w:p w14:paraId="01EF66D1" w14:textId="77777777" w:rsidR="004B31C8" w:rsidRPr="000B178B" w:rsidRDefault="004B31C8" w:rsidP="00477EF0">
            <w:pPr>
              <w:tabs>
                <w:tab w:val="left" w:pos="7655"/>
              </w:tabs>
              <w:spacing w:line="276" w:lineRule="auto"/>
              <w:ind w:left="-108"/>
              <w:rPr>
                <w:rFonts w:cs="Arial"/>
                <w:b/>
                <w:lang w:val="en-US"/>
              </w:rPr>
            </w:pPr>
          </w:p>
        </w:tc>
        <w:tc>
          <w:tcPr>
            <w:tcW w:w="1382" w:type="dxa"/>
            <w:shd w:val="clear" w:color="auto" w:fill="auto"/>
          </w:tcPr>
          <w:p w14:paraId="58481A12" w14:textId="77777777" w:rsidR="004B31C8" w:rsidRPr="000B178B" w:rsidRDefault="004B31C8" w:rsidP="00477EF0">
            <w:pPr>
              <w:tabs>
                <w:tab w:val="left" w:pos="7655"/>
              </w:tabs>
              <w:spacing w:line="276" w:lineRule="auto"/>
              <w:ind w:left="34"/>
              <w:rPr>
                <w:rFonts w:cs="Arial"/>
                <w:lang w:val="en-US"/>
              </w:rPr>
            </w:pPr>
          </w:p>
          <w:p w14:paraId="611CFC95" w14:textId="77777777" w:rsidR="004B31C8" w:rsidRPr="000B178B" w:rsidRDefault="004B31C8" w:rsidP="00477EF0">
            <w:pPr>
              <w:tabs>
                <w:tab w:val="left" w:pos="7655"/>
              </w:tabs>
              <w:spacing w:line="276" w:lineRule="auto"/>
              <w:rPr>
                <w:rFonts w:cs="Arial"/>
                <w:lang w:val="en-US"/>
              </w:rPr>
            </w:pPr>
          </w:p>
          <w:p w14:paraId="3012BB05" w14:textId="77777777" w:rsidR="00D35730" w:rsidRPr="000B178B" w:rsidRDefault="00D35730" w:rsidP="00477EF0">
            <w:pPr>
              <w:tabs>
                <w:tab w:val="left" w:pos="7655"/>
              </w:tabs>
              <w:spacing w:line="276" w:lineRule="auto"/>
              <w:rPr>
                <w:rFonts w:cs="Arial"/>
                <w:lang w:val="en-US"/>
              </w:rPr>
            </w:pPr>
          </w:p>
          <w:p w14:paraId="599D6EF4" w14:textId="72D878D4" w:rsidR="004B31C8" w:rsidRPr="00FA455D" w:rsidRDefault="00974FFC" w:rsidP="00477EF0">
            <w:pPr>
              <w:tabs>
                <w:tab w:val="left" w:pos="7655"/>
              </w:tabs>
              <w:spacing w:line="276" w:lineRule="auto"/>
              <w:rPr>
                <w:rFonts w:cs="Arial"/>
              </w:rPr>
            </w:pPr>
            <w:r w:rsidRPr="00FA455D">
              <w:rPr>
                <w:rFonts w:cs="Arial"/>
              </w:rPr>
              <w:t>20</w:t>
            </w:r>
            <w:r w:rsidR="00FA455D" w:rsidRPr="00FA455D">
              <w:rPr>
                <w:rFonts w:cs="Arial"/>
              </w:rPr>
              <w:t>58</w:t>
            </w:r>
          </w:p>
          <w:p w14:paraId="07B67311" w14:textId="77777777" w:rsidR="00974FFC" w:rsidRPr="00FA455D" w:rsidRDefault="00974FFC" w:rsidP="00477EF0">
            <w:pPr>
              <w:tabs>
                <w:tab w:val="left" w:pos="7655"/>
              </w:tabs>
              <w:spacing w:line="276" w:lineRule="auto"/>
              <w:rPr>
                <w:rFonts w:cs="Arial"/>
              </w:rPr>
            </w:pPr>
          </w:p>
          <w:p w14:paraId="7D690047" w14:textId="68D9DB8B" w:rsidR="00235AD2" w:rsidRPr="00FA455D" w:rsidRDefault="00FA455D" w:rsidP="00477EF0">
            <w:pPr>
              <w:tabs>
                <w:tab w:val="left" w:pos="7655"/>
              </w:tabs>
              <w:spacing w:line="276" w:lineRule="auto"/>
              <w:rPr>
                <w:rFonts w:cs="Arial"/>
              </w:rPr>
            </w:pPr>
            <w:r w:rsidRPr="00FA455D">
              <w:rPr>
                <w:rFonts w:cs="Arial"/>
              </w:rPr>
              <w:t>10</w:t>
            </w:r>
            <w:r w:rsidR="00723D25" w:rsidRPr="00FA455D">
              <w:rPr>
                <w:rFonts w:cs="Arial"/>
              </w:rPr>
              <w:t>-</w:t>
            </w:r>
            <w:r w:rsidR="00FA77E4" w:rsidRPr="00FA455D">
              <w:rPr>
                <w:rFonts w:cs="Arial"/>
              </w:rPr>
              <w:t>0</w:t>
            </w:r>
            <w:r w:rsidR="00C24067" w:rsidRPr="00FA455D">
              <w:rPr>
                <w:rFonts w:cs="Arial"/>
              </w:rPr>
              <w:t>3</w:t>
            </w:r>
            <w:r w:rsidR="00723D25" w:rsidRPr="00FA455D">
              <w:rPr>
                <w:rFonts w:cs="Arial"/>
              </w:rPr>
              <w:t>-</w:t>
            </w:r>
            <w:r w:rsidR="00035E1E" w:rsidRPr="00FA455D">
              <w:rPr>
                <w:rFonts w:cs="Arial"/>
              </w:rPr>
              <w:t>20</w:t>
            </w:r>
            <w:r w:rsidR="00974FFC" w:rsidRPr="00FA455D">
              <w:rPr>
                <w:rFonts w:cs="Arial"/>
              </w:rPr>
              <w:t>2</w:t>
            </w:r>
            <w:r w:rsidR="000A7A9E" w:rsidRPr="00FA455D">
              <w:rPr>
                <w:rFonts w:cs="Arial"/>
              </w:rPr>
              <w:t>5</w:t>
            </w:r>
          </w:p>
          <w:p w14:paraId="403CB155" w14:textId="77777777" w:rsidR="00235AD2" w:rsidRPr="00B94E23" w:rsidRDefault="00235AD2" w:rsidP="00477EF0">
            <w:pPr>
              <w:tabs>
                <w:tab w:val="left" w:pos="7655"/>
              </w:tabs>
              <w:spacing w:line="276" w:lineRule="auto"/>
              <w:rPr>
                <w:rFonts w:cs="Arial"/>
              </w:rPr>
            </w:pPr>
          </w:p>
          <w:p w14:paraId="736BE85C" w14:textId="37D7DD48" w:rsidR="00235AD2" w:rsidRPr="00B94E23" w:rsidRDefault="00974FFC" w:rsidP="00477EF0">
            <w:pPr>
              <w:tabs>
                <w:tab w:val="left" w:pos="7655"/>
              </w:tabs>
              <w:spacing w:line="276" w:lineRule="auto"/>
              <w:rPr>
                <w:rFonts w:cs="Arial"/>
              </w:rPr>
            </w:pPr>
            <w:r w:rsidRPr="00B94E23">
              <w:rPr>
                <w:rFonts w:cs="Arial"/>
              </w:rPr>
              <w:t>Märkert</w:t>
            </w:r>
            <w:r w:rsidR="00FA7B41" w:rsidRPr="00B94E23">
              <w:rPr>
                <w:rFonts w:cs="Arial"/>
              </w:rPr>
              <w:t>/Schlösinger</w:t>
            </w:r>
          </w:p>
        </w:tc>
      </w:tr>
    </w:tbl>
    <w:p w14:paraId="4FFED590" w14:textId="77777777" w:rsidR="00A1516F" w:rsidRPr="00B94E23" w:rsidRDefault="00A1516F" w:rsidP="00477EF0">
      <w:pPr>
        <w:pBdr>
          <w:bottom w:val="single" w:sz="8" w:space="1" w:color="auto"/>
        </w:pBdr>
        <w:spacing w:line="276" w:lineRule="auto"/>
        <w:rPr>
          <w:rFonts w:cs="Arial"/>
          <w:b/>
          <w:sz w:val="10"/>
          <w:szCs w:val="10"/>
        </w:rPr>
      </w:pPr>
    </w:p>
    <w:p w14:paraId="583C7ED2" w14:textId="77777777" w:rsidR="008C0530" w:rsidRPr="00B94E23" w:rsidRDefault="008C0530" w:rsidP="008C0530">
      <w:pPr>
        <w:spacing w:line="276" w:lineRule="auto"/>
        <w:rPr>
          <w:rFonts w:cs="Arial"/>
          <w:b/>
          <w:bCs/>
          <w:sz w:val="22"/>
          <w:szCs w:val="22"/>
          <w:lang w:bidi="de-DE"/>
        </w:rPr>
      </w:pPr>
    </w:p>
    <w:p w14:paraId="4D10A126" w14:textId="77777777" w:rsidR="00FB40B4" w:rsidRPr="00FB40B4" w:rsidRDefault="00FB40B4" w:rsidP="00FB40B4">
      <w:pPr>
        <w:spacing w:line="276" w:lineRule="auto"/>
        <w:rPr>
          <w:rFonts w:cs="Arial"/>
          <w:b/>
          <w:bCs/>
          <w:sz w:val="22"/>
          <w:szCs w:val="22"/>
          <w:lang w:val="en-US" w:bidi="de-DE"/>
        </w:rPr>
      </w:pPr>
      <w:r w:rsidRPr="00FB40B4">
        <w:rPr>
          <w:rFonts w:cs="Arial"/>
          <w:b/>
          <w:bCs/>
          <w:sz w:val="22"/>
          <w:szCs w:val="22"/>
          <w:lang w:val="en-US" w:bidi="de-DE"/>
        </w:rPr>
        <w:t>Innovative and sustainable – News from Putzmeister mortar machines and Brinkmann at bauma 2025</w:t>
      </w:r>
    </w:p>
    <w:p w14:paraId="1203087F" w14:textId="77777777" w:rsidR="00FB40B4" w:rsidRPr="00FB40B4" w:rsidRDefault="00FB40B4" w:rsidP="00FB40B4">
      <w:pPr>
        <w:spacing w:line="276" w:lineRule="auto"/>
        <w:rPr>
          <w:rFonts w:cs="Arial"/>
          <w:b/>
          <w:bCs/>
          <w:sz w:val="22"/>
          <w:szCs w:val="22"/>
          <w:lang w:val="en-US" w:bidi="de-DE"/>
        </w:rPr>
      </w:pPr>
    </w:p>
    <w:p w14:paraId="1969B3E0" w14:textId="77777777" w:rsidR="00FB40B4" w:rsidRPr="00FB40B4" w:rsidRDefault="00FB40B4" w:rsidP="00FB40B4">
      <w:pPr>
        <w:spacing w:line="276" w:lineRule="auto"/>
        <w:rPr>
          <w:rFonts w:cs="Arial"/>
          <w:sz w:val="28"/>
          <w:szCs w:val="28"/>
          <w:lang w:val="en-US" w:bidi="de-DE"/>
        </w:rPr>
      </w:pPr>
      <w:r w:rsidRPr="00FB40B4">
        <w:rPr>
          <w:rFonts w:cs="Arial"/>
          <w:sz w:val="28"/>
          <w:szCs w:val="28"/>
          <w:lang w:val="en-US" w:bidi="de-DE"/>
        </w:rPr>
        <w:t xml:space="preserve">Mortar machines for the construction sites of today and tomorrow </w:t>
      </w:r>
    </w:p>
    <w:p w14:paraId="072653A6" w14:textId="77777777" w:rsidR="00FB40B4" w:rsidRPr="00FB40B4" w:rsidRDefault="00FB40B4" w:rsidP="00FB40B4">
      <w:pPr>
        <w:spacing w:line="276" w:lineRule="auto"/>
        <w:rPr>
          <w:rFonts w:cs="Arial"/>
          <w:b/>
          <w:bCs/>
          <w:sz w:val="22"/>
          <w:szCs w:val="22"/>
          <w:lang w:val="en-US" w:bidi="de-DE"/>
        </w:rPr>
      </w:pPr>
    </w:p>
    <w:p w14:paraId="6463AE6A" w14:textId="1FE5BC8B" w:rsidR="00FB40B4" w:rsidRPr="00FB40B4" w:rsidRDefault="00FB40B4" w:rsidP="00FB40B4">
      <w:pPr>
        <w:spacing w:line="276" w:lineRule="auto"/>
        <w:rPr>
          <w:rFonts w:cs="Arial"/>
          <w:b/>
          <w:bCs/>
          <w:sz w:val="22"/>
          <w:szCs w:val="22"/>
          <w:lang w:val="en-US" w:bidi="de-DE"/>
        </w:rPr>
      </w:pPr>
      <w:r w:rsidRPr="00FB40B4">
        <w:rPr>
          <w:rFonts w:cs="Arial"/>
          <w:b/>
          <w:bCs/>
          <w:sz w:val="22"/>
          <w:szCs w:val="22"/>
          <w:lang w:val="en-US" w:bidi="de-DE"/>
        </w:rPr>
        <w:t>Aichtal, March 2025 – At bauma 2025, Putzmeister will be presenting numerous innovations in the field of mortar machines and screed pumps, including models from the Brinkmann brand. The focus of the developments is on reducing C0</w:t>
      </w:r>
      <w:r w:rsidRPr="00FB40B4">
        <w:rPr>
          <w:rFonts w:cs="Arial"/>
          <w:b/>
          <w:bCs/>
          <w:sz w:val="22"/>
          <w:szCs w:val="22"/>
          <w:vertAlign w:val="subscript"/>
          <w:lang w:val="en-US" w:bidi="de-DE"/>
        </w:rPr>
        <w:t>2</w:t>
      </w:r>
      <w:r w:rsidRPr="00FB40B4">
        <w:rPr>
          <w:rFonts w:cs="Arial"/>
          <w:b/>
          <w:bCs/>
          <w:sz w:val="22"/>
          <w:szCs w:val="22"/>
          <w:lang w:val="en-US" w:bidi="de-DE"/>
        </w:rPr>
        <w:t xml:space="preserve"> and noise emissions as well as maximising efficiency. The new EstrichBoy DC 260 and EC 260 as well as the TransMix 5,500</w:t>
      </w:r>
      <w:r w:rsidR="00275829">
        <w:rPr>
          <w:rFonts w:cs="Arial"/>
          <w:b/>
          <w:bCs/>
          <w:sz w:val="22"/>
          <w:szCs w:val="22"/>
          <w:lang w:val="en-US" w:bidi="de-DE"/>
        </w:rPr>
        <w:t xml:space="preserve"> TML</w:t>
      </w:r>
      <w:r w:rsidRPr="00FB40B4">
        <w:rPr>
          <w:rFonts w:cs="Arial"/>
          <w:b/>
          <w:bCs/>
          <w:sz w:val="22"/>
          <w:szCs w:val="22"/>
          <w:lang w:val="en-US" w:bidi="de-DE"/>
        </w:rPr>
        <w:t xml:space="preserve"> are proof of this – together with many other models on display. From Monday, 7 April to Sunday, 13 April, the most important trade fair for the construction and mining industry will be welcoming visitors from around the world.</w:t>
      </w:r>
    </w:p>
    <w:p w14:paraId="5F2711AA" w14:textId="77777777" w:rsidR="00FB40B4" w:rsidRPr="00FB40B4" w:rsidRDefault="00FB40B4" w:rsidP="00FB40B4">
      <w:pPr>
        <w:spacing w:line="276" w:lineRule="auto"/>
        <w:rPr>
          <w:rFonts w:cs="Arial"/>
          <w:b/>
          <w:bCs/>
          <w:sz w:val="22"/>
          <w:szCs w:val="22"/>
          <w:lang w:val="en-US" w:bidi="de-DE"/>
        </w:rPr>
      </w:pPr>
    </w:p>
    <w:p w14:paraId="78DD9BF1" w14:textId="77777777" w:rsidR="00FB40B4" w:rsidRPr="00FB40B4" w:rsidRDefault="00FB40B4" w:rsidP="00FB40B4">
      <w:pPr>
        <w:spacing w:line="276" w:lineRule="auto"/>
        <w:rPr>
          <w:rFonts w:cs="Arial"/>
          <w:b/>
          <w:bCs/>
          <w:sz w:val="22"/>
          <w:szCs w:val="22"/>
          <w:lang w:val="en-US" w:bidi="de-DE"/>
        </w:rPr>
      </w:pPr>
    </w:p>
    <w:p w14:paraId="68B4700C" w14:textId="77777777" w:rsidR="00FB40B4" w:rsidRPr="00FB40B4" w:rsidRDefault="00FB40B4" w:rsidP="00FB40B4">
      <w:pPr>
        <w:spacing w:line="276" w:lineRule="auto"/>
        <w:rPr>
          <w:rFonts w:cs="Arial"/>
          <w:b/>
          <w:bCs/>
          <w:sz w:val="22"/>
          <w:szCs w:val="22"/>
          <w:lang w:val="en-US" w:bidi="de-DE"/>
        </w:rPr>
      </w:pPr>
      <w:r w:rsidRPr="00FB40B4">
        <w:rPr>
          <w:rFonts w:cs="Arial"/>
          <w:b/>
          <w:bCs/>
          <w:sz w:val="22"/>
          <w:szCs w:val="22"/>
          <w:lang w:val="en-US" w:bidi="de-DE"/>
        </w:rPr>
        <w:t>The new generation of EstrichBoys, the ‘260’ – with electric or diesel power</w:t>
      </w:r>
    </w:p>
    <w:p w14:paraId="6D3B742B" w14:textId="77777777" w:rsidR="00FB40B4" w:rsidRPr="00FB40B4" w:rsidRDefault="00FB40B4" w:rsidP="00FB40B4">
      <w:pPr>
        <w:spacing w:line="276" w:lineRule="auto"/>
        <w:rPr>
          <w:rFonts w:cs="Arial"/>
          <w:b/>
          <w:bCs/>
          <w:sz w:val="22"/>
          <w:szCs w:val="22"/>
          <w:lang w:val="en-US" w:bidi="de-DE"/>
        </w:rPr>
      </w:pPr>
    </w:p>
    <w:p w14:paraId="1CE48079" w14:textId="77777777" w:rsidR="00FB40B4" w:rsidRPr="00FB40B4" w:rsidRDefault="00FB40B4" w:rsidP="00FB40B4">
      <w:pPr>
        <w:spacing w:line="276" w:lineRule="auto"/>
        <w:rPr>
          <w:rFonts w:cs="Arial"/>
          <w:sz w:val="22"/>
          <w:szCs w:val="22"/>
          <w:lang w:val="en-US" w:bidi="de-DE"/>
        </w:rPr>
      </w:pPr>
      <w:r w:rsidRPr="00FB40B4">
        <w:rPr>
          <w:rFonts w:cs="Arial"/>
          <w:sz w:val="22"/>
          <w:szCs w:val="22"/>
          <w:lang w:val="en-US" w:bidi="de-DE"/>
        </w:rPr>
        <w:t xml:space="preserve">More functional, more maintenance- and service-friendly, and easier to operate: the new EstrichBoys from the Brinkmann brand are impressive across the board. They convey all earth-moist screeds, such as cement screed, calcium sulphate screed (anhydrite), magnesia screed or vibrated floors (depending on consistency). The high conveying capacity ensures enormous efficiency. </w:t>
      </w:r>
    </w:p>
    <w:p w14:paraId="05215656" w14:textId="77777777" w:rsidR="00FB40B4" w:rsidRPr="00FB40B4" w:rsidRDefault="00FB40B4" w:rsidP="00FB40B4">
      <w:pPr>
        <w:spacing w:line="276" w:lineRule="auto"/>
        <w:rPr>
          <w:rFonts w:cs="Arial"/>
          <w:sz w:val="22"/>
          <w:szCs w:val="22"/>
          <w:lang w:val="en-US" w:bidi="de-DE"/>
        </w:rPr>
      </w:pPr>
    </w:p>
    <w:p w14:paraId="6AF9D371" w14:textId="77777777" w:rsidR="00FB40B4" w:rsidRPr="00FB40B4" w:rsidRDefault="00FB40B4" w:rsidP="00FB40B4">
      <w:pPr>
        <w:spacing w:line="276" w:lineRule="auto"/>
        <w:rPr>
          <w:rFonts w:cs="Arial"/>
          <w:sz w:val="22"/>
          <w:szCs w:val="22"/>
          <w:lang w:val="en-US" w:bidi="de-DE"/>
        </w:rPr>
      </w:pPr>
      <w:r w:rsidRPr="00FB40B4">
        <w:rPr>
          <w:rFonts w:cs="Arial"/>
          <w:sz w:val="22"/>
          <w:szCs w:val="22"/>
          <w:u w:val="single"/>
          <w:lang w:val="en-US" w:bidi="de-DE"/>
        </w:rPr>
        <w:t>There are many good reasons to choose a new-generation ‘260’ EstrichBoy:</w:t>
      </w:r>
    </w:p>
    <w:p w14:paraId="0D318AB8" w14:textId="461FFF35"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t xml:space="preserve">With a towing load of 1,900 kg (with skip and scraper), it is the lightest screed conveyor in its class </w:t>
      </w:r>
    </w:p>
    <w:p w14:paraId="40A36147" w14:textId="5F2DA782"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t xml:space="preserve">Now standard: optimised machine hydraulics for easier extension of the scraper rope (especially at cold temperatures), crane eyelet for easy machine relocation </w:t>
      </w:r>
    </w:p>
    <w:p w14:paraId="56D7AF9E" w14:textId="6ED18768"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t>If the mixture gets stuck in the delivery hose, the mixing mechanism can be switched to reverse</w:t>
      </w:r>
    </w:p>
    <w:p w14:paraId="2B791D89" w14:textId="7138F340"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t xml:space="preserve">Pressure relief valve ensures overload protection </w:t>
      </w:r>
    </w:p>
    <w:p w14:paraId="606EE224" w14:textId="0B92A4A3"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t>All operating and display elements are grouped together in one place</w:t>
      </w:r>
    </w:p>
    <w:p w14:paraId="18E662F6" w14:textId="6A559010"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t xml:space="preserve">Robust switches and proven keypad for simple and intuitive operation </w:t>
      </w:r>
    </w:p>
    <w:p w14:paraId="596F2FB6" w14:textId="0E6BC7F1" w:rsidR="00FB40B4" w:rsidRPr="002C0F58" w:rsidRDefault="00FB40B4" w:rsidP="002C0F58">
      <w:pPr>
        <w:pStyle w:val="Listenabsatz"/>
        <w:numPr>
          <w:ilvl w:val="0"/>
          <w:numId w:val="22"/>
        </w:numPr>
        <w:spacing w:line="276" w:lineRule="auto"/>
        <w:rPr>
          <w:rFonts w:cs="Arial"/>
          <w:sz w:val="22"/>
          <w:szCs w:val="22"/>
          <w:lang w:val="en-US" w:bidi="de-DE"/>
        </w:rPr>
      </w:pPr>
      <w:r w:rsidRPr="002C0F58">
        <w:rPr>
          <w:rFonts w:cs="Arial"/>
          <w:sz w:val="22"/>
          <w:szCs w:val="22"/>
          <w:lang w:val="en-US" w:bidi="de-DE"/>
        </w:rPr>
        <w:t xml:space="preserve">High-resolution display protected by bulletproof glass </w:t>
      </w:r>
    </w:p>
    <w:p w14:paraId="198649BD" w14:textId="2F795ACA"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t>New cooling system enables interruption-free operation even at high temperatures</w:t>
      </w:r>
    </w:p>
    <w:p w14:paraId="4FC78B5C" w14:textId="0CF9F7B0"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lastRenderedPageBreak/>
        <w:t xml:space="preserve">All important service and maintenance points are easily accessible, among other things thanks to the increased opening angle of the hood </w:t>
      </w:r>
    </w:p>
    <w:p w14:paraId="353A2F00" w14:textId="2839B4C0"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t>Telematics system (optional) with online monitoring of important operating and machine parameters, location data incl. the option of remote access by Putzmeister service employees</w:t>
      </w:r>
    </w:p>
    <w:p w14:paraId="1429E007" w14:textId="77777777" w:rsidR="00FB40B4" w:rsidRPr="00FB40B4" w:rsidRDefault="00FB40B4" w:rsidP="00FB40B4">
      <w:pPr>
        <w:spacing w:line="276" w:lineRule="auto"/>
        <w:rPr>
          <w:rFonts w:cs="Arial"/>
          <w:b/>
          <w:bCs/>
          <w:sz w:val="22"/>
          <w:szCs w:val="22"/>
          <w:lang w:val="en-US" w:bidi="de-DE"/>
        </w:rPr>
      </w:pPr>
    </w:p>
    <w:p w14:paraId="25843BE5" w14:textId="77777777" w:rsidR="00FB40B4" w:rsidRPr="00FB40B4" w:rsidRDefault="00FB40B4" w:rsidP="00FB40B4">
      <w:pPr>
        <w:spacing w:line="276" w:lineRule="auto"/>
        <w:rPr>
          <w:rFonts w:cs="Arial"/>
          <w:b/>
          <w:bCs/>
          <w:sz w:val="22"/>
          <w:szCs w:val="22"/>
          <w:lang w:val="en-US" w:bidi="de-DE"/>
        </w:rPr>
      </w:pPr>
      <w:r w:rsidRPr="00FB40B4">
        <w:rPr>
          <w:rFonts w:cs="Arial"/>
          <w:b/>
          <w:bCs/>
          <w:sz w:val="22"/>
          <w:szCs w:val="22"/>
          <w:lang w:val="en-US" w:bidi="de-DE"/>
        </w:rPr>
        <w:t xml:space="preserve">Fully electric, full power, completely quiet: the new EstrichBoy EC 260 </w:t>
      </w:r>
    </w:p>
    <w:p w14:paraId="5CFA8161" w14:textId="77777777" w:rsidR="00FB40B4" w:rsidRPr="00FB40B4" w:rsidRDefault="00FB40B4" w:rsidP="00FB40B4">
      <w:pPr>
        <w:spacing w:line="276" w:lineRule="auto"/>
        <w:rPr>
          <w:rFonts w:cs="Arial"/>
          <w:sz w:val="22"/>
          <w:szCs w:val="22"/>
          <w:lang w:val="en-US" w:bidi="de-DE"/>
        </w:rPr>
      </w:pPr>
    </w:p>
    <w:p w14:paraId="11424121" w14:textId="77777777" w:rsidR="00FB40B4" w:rsidRPr="00FB40B4" w:rsidRDefault="00FB40B4" w:rsidP="00FB40B4">
      <w:pPr>
        <w:spacing w:line="276" w:lineRule="auto"/>
        <w:rPr>
          <w:rFonts w:cs="Arial"/>
          <w:sz w:val="22"/>
          <w:szCs w:val="22"/>
          <w:lang w:val="en-US" w:bidi="de-DE"/>
        </w:rPr>
      </w:pPr>
      <w:r w:rsidRPr="00FB40B4">
        <w:rPr>
          <w:rFonts w:cs="Arial"/>
          <w:sz w:val="22"/>
          <w:szCs w:val="22"/>
          <w:lang w:val="en-US" w:bidi="de-DE"/>
        </w:rPr>
        <w:t xml:space="preserve">The electrically driven EstrichBoy EC 260 not only impresses with its high delivery capacity and convenient operation, but also sets new standards in environmental protection. In addition, the new EC 260 can significantly reduce operating costs. </w:t>
      </w:r>
    </w:p>
    <w:p w14:paraId="35C94F21" w14:textId="77777777" w:rsidR="00FB40B4" w:rsidRPr="00FB40B4" w:rsidRDefault="00FB40B4" w:rsidP="00FB40B4">
      <w:pPr>
        <w:spacing w:line="276" w:lineRule="auto"/>
        <w:rPr>
          <w:rFonts w:cs="Arial"/>
          <w:sz w:val="22"/>
          <w:szCs w:val="22"/>
          <w:lang w:val="en-US" w:bidi="de-DE"/>
        </w:rPr>
      </w:pPr>
    </w:p>
    <w:p w14:paraId="06ED6B0D" w14:textId="77777777" w:rsidR="00FB40B4" w:rsidRPr="00FB40B4" w:rsidRDefault="00FB40B4" w:rsidP="00FB40B4">
      <w:pPr>
        <w:spacing w:line="276" w:lineRule="auto"/>
        <w:rPr>
          <w:rFonts w:cs="Arial"/>
          <w:sz w:val="22"/>
          <w:szCs w:val="22"/>
          <w:lang w:val="en-US" w:bidi="de-DE"/>
        </w:rPr>
      </w:pPr>
      <w:r w:rsidRPr="00FB40B4">
        <w:rPr>
          <w:rFonts w:cs="Arial"/>
          <w:sz w:val="22"/>
          <w:szCs w:val="22"/>
          <w:u w:val="single"/>
          <w:lang w:val="en-US" w:bidi="de-DE"/>
        </w:rPr>
        <w:t>EC 260 – sustainable and economical advantages:</w:t>
      </w:r>
    </w:p>
    <w:p w14:paraId="5D307ED4" w14:textId="7310E9A6"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t>Available in three versions: EC 260 with up to 3.8 m</w:t>
      </w:r>
      <w:r w:rsidRPr="002C0F58">
        <w:rPr>
          <w:rFonts w:cs="Arial"/>
          <w:sz w:val="22"/>
          <w:szCs w:val="22"/>
          <w:vertAlign w:val="superscript"/>
          <w:lang w:val="en-US" w:bidi="de-DE"/>
        </w:rPr>
        <w:t>3</w:t>
      </w:r>
      <w:r w:rsidRPr="002C0F58">
        <w:rPr>
          <w:rFonts w:cs="Arial"/>
          <w:sz w:val="22"/>
          <w:szCs w:val="22"/>
          <w:lang w:val="en-US" w:bidi="de-DE"/>
        </w:rPr>
        <w:t>/h pumping volume, EC 260 B (with material feeder) with up to 4.6 m</w:t>
      </w:r>
      <w:r w:rsidRPr="002C0F58">
        <w:rPr>
          <w:rFonts w:cs="Arial"/>
          <w:sz w:val="22"/>
          <w:szCs w:val="22"/>
          <w:vertAlign w:val="superscript"/>
          <w:lang w:val="en-US" w:bidi="de-DE"/>
        </w:rPr>
        <w:t>3</w:t>
      </w:r>
      <w:r w:rsidRPr="002C0F58">
        <w:rPr>
          <w:rFonts w:cs="Arial"/>
          <w:sz w:val="22"/>
          <w:szCs w:val="22"/>
          <w:lang w:val="en-US" w:bidi="de-DE"/>
        </w:rPr>
        <w:t>/h and EC 260 BS (with material feeder and scraper) with up to 5.0 m</w:t>
      </w:r>
      <w:r w:rsidRPr="002C0F58">
        <w:rPr>
          <w:rFonts w:cs="Arial"/>
          <w:sz w:val="22"/>
          <w:szCs w:val="22"/>
          <w:vertAlign w:val="superscript"/>
          <w:lang w:val="en-US" w:bidi="de-DE"/>
        </w:rPr>
        <w:t>3</w:t>
      </w:r>
      <w:r w:rsidRPr="002C0F58">
        <w:rPr>
          <w:rFonts w:cs="Arial"/>
          <w:sz w:val="22"/>
          <w:szCs w:val="22"/>
          <w:lang w:val="en-US" w:bidi="de-DE"/>
        </w:rPr>
        <w:t xml:space="preserve">/h </w:t>
      </w:r>
    </w:p>
    <w:p w14:paraId="287E7232" w14:textId="718B482B"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t xml:space="preserve">FlexDrive (63A//50A) ensures maximum flexibility: work on smaller construction site power distributors in 50-ampere mode or in 63-ampere mode with maximum conveying capacity </w:t>
      </w:r>
    </w:p>
    <w:p w14:paraId="15EFA037" w14:textId="006E49B1" w:rsidR="00FB40B4" w:rsidRPr="002C0F58" w:rsidRDefault="00FB40B4" w:rsidP="002C0F58">
      <w:pPr>
        <w:pStyle w:val="Listenabsatz"/>
        <w:numPr>
          <w:ilvl w:val="0"/>
          <w:numId w:val="23"/>
        </w:numPr>
        <w:spacing w:line="276" w:lineRule="auto"/>
        <w:rPr>
          <w:rFonts w:cs="Arial"/>
          <w:sz w:val="22"/>
          <w:szCs w:val="22"/>
          <w:lang w:val="en-US" w:bidi="de-DE"/>
        </w:rPr>
      </w:pPr>
      <w:r w:rsidRPr="002C0F58">
        <w:rPr>
          <w:rFonts w:cs="Arial"/>
          <w:sz w:val="22"/>
          <w:szCs w:val="22"/>
          <w:lang w:val="en-US" w:bidi="de-DE"/>
        </w:rPr>
        <w:t xml:space="preserve">On average more than 6 dB quieter than diesel-powered machines thanks to the electric motor and temperature-controlled fan </w:t>
      </w:r>
    </w:p>
    <w:p w14:paraId="24E20C5D" w14:textId="77777777" w:rsidR="00FB40B4" w:rsidRPr="002C0F58" w:rsidRDefault="00FB40B4" w:rsidP="002C0F58">
      <w:pPr>
        <w:pStyle w:val="Listenabsatz"/>
        <w:numPr>
          <w:ilvl w:val="0"/>
          <w:numId w:val="24"/>
        </w:numPr>
        <w:spacing w:line="276" w:lineRule="auto"/>
        <w:rPr>
          <w:rFonts w:cs="Arial"/>
          <w:sz w:val="22"/>
          <w:szCs w:val="22"/>
          <w:lang w:val="en-US" w:bidi="de-DE"/>
        </w:rPr>
      </w:pPr>
      <w:r w:rsidRPr="002C0F58">
        <w:rPr>
          <w:rFonts w:cs="Arial"/>
          <w:sz w:val="22"/>
          <w:szCs w:val="22"/>
          <w:lang w:val="en-US" w:bidi="de-DE"/>
        </w:rPr>
        <w:t>Work is possible in closed rooms, as there are no exhaust gases – and also in noise-restricted areas such as city centres</w:t>
      </w:r>
    </w:p>
    <w:p w14:paraId="0F010FF9" w14:textId="77777777" w:rsidR="00FB40B4" w:rsidRPr="002C0F58" w:rsidRDefault="00FB40B4" w:rsidP="002C0F58">
      <w:pPr>
        <w:pStyle w:val="Listenabsatz"/>
        <w:numPr>
          <w:ilvl w:val="0"/>
          <w:numId w:val="24"/>
        </w:numPr>
        <w:spacing w:line="276" w:lineRule="auto"/>
        <w:rPr>
          <w:rFonts w:cs="Arial"/>
          <w:sz w:val="22"/>
          <w:szCs w:val="22"/>
          <w:lang w:val="en-US" w:bidi="de-DE"/>
        </w:rPr>
      </w:pPr>
      <w:r w:rsidRPr="002C0F58">
        <w:rPr>
          <w:rFonts w:cs="Arial"/>
          <w:sz w:val="22"/>
          <w:szCs w:val="22"/>
          <w:lang w:val="en-US" w:bidi="de-DE"/>
        </w:rPr>
        <w:t>Minimal operating costs due to construction site power and lower maintenance costs of the electric motor (service only after 15,000 operating hours)</w:t>
      </w:r>
    </w:p>
    <w:p w14:paraId="36CE822C" w14:textId="77777777" w:rsidR="00FB40B4" w:rsidRPr="002C0F58" w:rsidRDefault="00FB40B4" w:rsidP="002C0F58">
      <w:pPr>
        <w:pStyle w:val="Listenabsatz"/>
        <w:numPr>
          <w:ilvl w:val="0"/>
          <w:numId w:val="24"/>
        </w:numPr>
        <w:spacing w:line="276" w:lineRule="auto"/>
        <w:rPr>
          <w:rFonts w:cs="Arial"/>
          <w:sz w:val="22"/>
          <w:szCs w:val="22"/>
          <w:lang w:val="en-US" w:bidi="de-DE"/>
        </w:rPr>
      </w:pPr>
      <w:r w:rsidRPr="002C0F58">
        <w:rPr>
          <w:rFonts w:cs="Arial"/>
          <w:sz w:val="22"/>
          <w:szCs w:val="22"/>
          <w:lang w:val="en-US" w:bidi="de-DE"/>
        </w:rPr>
        <w:t xml:space="preserve">Robust electric drive unit with direct compressor drive </w:t>
      </w:r>
    </w:p>
    <w:p w14:paraId="2B64AD19" w14:textId="7C30BC15" w:rsidR="00FB40B4" w:rsidRPr="002C0F58" w:rsidRDefault="00FB40B4" w:rsidP="002C0F58">
      <w:pPr>
        <w:pStyle w:val="Listenabsatz"/>
        <w:numPr>
          <w:ilvl w:val="0"/>
          <w:numId w:val="24"/>
        </w:numPr>
        <w:spacing w:line="276" w:lineRule="auto"/>
        <w:rPr>
          <w:rFonts w:cs="Arial"/>
          <w:sz w:val="22"/>
          <w:szCs w:val="22"/>
          <w:lang w:val="en-US" w:bidi="de-DE"/>
        </w:rPr>
      </w:pPr>
      <w:r w:rsidRPr="002C0F58">
        <w:rPr>
          <w:rFonts w:cs="Arial"/>
          <w:sz w:val="22"/>
          <w:szCs w:val="22"/>
          <w:lang w:val="en-US" w:bidi="de-DE"/>
        </w:rPr>
        <w:t xml:space="preserve">Integrated automatic current phase detection for simple and fast start-up </w:t>
      </w:r>
    </w:p>
    <w:p w14:paraId="50516D20" w14:textId="6F68CBAF" w:rsidR="00FB40B4" w:rsidRPr="002C0F58" w:rsidRDefault="00FB40B4" w:rsidP="002C0F58">
      <w:pPr>
        <w:pStyle w:val="Listenabsatz"/>
        <w:numPr>
          <w:ilvl w:val="0"/>
          <w:numId w:val="24"/>
        </w:numPr>
        <w:spacing w:line="276" w:lineRule="auto"/>
        <w:rPr>
          <w:rFonts w:cs="Arial"/>
          <w:sz w:val="22"/>
          <w:szCs w:val="22"/>
          <w:lang w:val="en-US" w:bidi="de-DE"/>
        </w:rPr>
      </w:pPr>
      <w:r w:rsidRPr="002C0F58">
        <w:rPr>
          <w:rFonts w:cs="Arial"/>
          <w:sz w:val="22"/>
          <w:szCs w:val="22"/>
          <w:lang w:val="en-US" w:bidi="de-DE"/>
        </w:rPr>
        <w:t>User-friendly thanks to easily accessible air cocks and skip lever ideally positioned in the working area</w:t>
      </w:r>
    </w:p>
    <w:p w14:paraId="5ED444AE" w14:textId="77777777" w:rsidR="00FB40B4" w:rsidRPr="00FB40B4" w:rsidRDefault="00FB40B4" w:rsidP="00FB40B4">
      <w:pPr>
        <w:spacing w:line="276" w:lineRule="auto"/>
        <w:rPr>
          <w:rFonts w:cs="Arial"/>
          <w:b/>
          <w:bCs/>
          <w:sz w:val="22"/>
          <w:szCs w:val="22"/>
          <w:lang w:val="en-US" w:bidi="de-DE"/>
        </w:rPr>
      </w:pPr>
    </w:p>
    <w:p w14:paraId="105BC22C" w14:textId="77777777" w:rsidR="00FB40B4" w:rsidRPr="00FB40B4" w:rsidRDefault="00FB40B4" w:rsidP="00FB40B4">
      <w:pPr>
        <w:spacing w:line="276" w:lineRule="auto"/>
        <w:rPr>
          <w:rFonts w:cs="Arial"/>
          <w:b/>
          <w:bCs/>
          <w:sz w:val="22"/>
          <w:szCs w:val="22"/>
          <w:lang w:val="en-US" w:bidi="de-DE"/>
        </w:rPr>
      </w:pPr>
    </w:p>
    <w:p w14:paraId="2B34C83C" w14:textId="77777777" w:rsidR="00FB40B4" w:rsidRPr="00FB40B4" w:rsidRDefault="00FB40B4" w:rsidP="00FB40B4">
      <w:pPr>
        <w:spacing w:line="276" w:lineRule="auto"/>
        <w:rPr>
          <w:rFonts w:cs="Arial"/>
          <w:b/>
          <w:bCs/>
          <w:sz w:val="22"/>
          <w:szCs w:val="22"/>
          <w:lang w:val="en-US" w:bidi="de-DE"/>
        </w:rPr>
      </w:pPr>
      <w:r w:rsidRPr="00FB40B4">
        <w:rPr>
          <w:rFonts w:cs="Arial"/>
          <w:b/>
          <w:bCs/>
          <w:sz w:val="22"/>
          <w:szCs w:val="22"/>
          <w:lang w:val="en-US" w:bidi="de-DE"/>
        </w:rPr>
        <w:t xml:space="preserve">Strong as an EstrichBoy DC 260/45, even stronger than a DC 260/55 </w:t>
      </w:r>
    </w:p>
    <w:p w14:paraId="22F26CC2" w14:textId="77777777" w:rsidR="00FB40B4" w:rsidRPr="00FB40B4" w:rsidRDefault="00FB40B4" w:rsidP="00FB40B4">
      <w:pPr>
        <w:spacing w:line="276" w:lineRule="auto"/>
        <w:rPr>
          <w:rFonts w:cs="Arial"/>
          <w:b/>
          <w:bCs/>
          <w:sz w:val="22"/>
          <w:szCs w:val="22"/>
          <w:lang w:val="en-US" w:bidi="de-DE"/>
        </w:rPr>
      </w:pPr>
    </w:p>
    <w:p w14:paraId="4943027A" w14:textId="77777777" w:rsidR="00FB40B4" w:rsidRPr="00FB40B4" w:rsidRDefault="00FB40B4" w:rsidP="00FB40B4">
      <w:pPr>
        <w:spacing w:line="276" w:lineRule="auto"/>
        <w:rPr>
          <w:rFonts w:cs="Arial"/>
          <w:sz w:val="22"/>
          <w:szCs w:val="22"/>
          <w:lang w:val="en-US" w:bidi="de-DE"/>
        </w:rPr>
      </w:pPr>
      <w:r w:rsidRPr="00FB40B4">
        <w:rPr>
          <w:rFonts w:cs="Arial"/>
          <w:sz w:val="22"/>
          <w:szCs w:val="22"/>
          <w:lang w:val="en-US" w:bidi="de-DE"/>
        </w:rPr>
        <w:t xml:space="preserve">The new EstrichBoy DC 260 is available in two high-performance diesel versions, both of which come in standard variants, with a skip (B) and with a skip and scraper (BS). Like every EstrichBoy, it can be perfectly customised to meet your specific needs. A comprehensive range of options is available for this purpose. </w:t>
      </w:r>
    </w:p>
    <w:p w14:paraId="2AC2DE69" w14:textId="77777777" w:rsidR="00FB40B4" w:rsidRPr="00FB40B4" w:rsidRDefault="00FB40B4" w:rsidP="00FB40B4">
      <w:pPr>
        <w:spacing w:line="276" w:lineRule="auto"/>
        <w:rPr>
          <w:rFonts w:cs="Arial"/>
          <w:sz w:val="22"/>
          <w:szCs w:val="22"/>
          <w:lang w:val="en-US" w:bidi="de-DE"/>
        </w:rPr>
      </w:pPr>
    </w:p>
    <w:p w14:paraId="10DB1EB1" w14:textId="77777777" w:rsidR="00FB40B4" w:rsidRPr="00FB40B4" w:rsidRDefault="00FB40B4" w:rsidP="00FB40B4">
      <w:pPr>
        <w:spacing w:line="276" w:lineRule="auto"/>
        <w:rPr>
          <w:rFonts w:cs="Arial"/>
          <w:sz w:val="22"/>
          <w:szCs w:val="22"/>
          <w:lang w:val="en-US" w:bidi="de-DE"/>
        </w:rPr>
      </w:pPr>
      <w:r w:rsidRPr="00FB40B4">
        <w:rPr>
          <w:rFonts w:cs="Arial"/>
          <w:sz w:val="22"/>
          <w:szCs w:val="22"/>
          <w:u w:val="single"/>
          <w:lang w:val="en-US" w:bidi="de-DE"/>
        </w:rPr>
        <w:t>DC 260 – proven diesel power pack with the following advantages:</w:t>
      </w:r>
    </w:p>
    <w:p w14:paraId="413516C9" w14:textId="0861BD22" w:rsidR="00FB40B4" w:rsidRPr="00190A8E" w:rsidRDefault="00FB40B4" w:rsidP="00190A8E">
      <w:pPr>
        <w:pStyle w:val="Listenabsatz"/>
        <w:numPr>
          <w:ilvl w:val="0"/>
          <w:numId w:val="24"/>
        </w:numPr>
        <w:spacing w:line="276" w:lineRule="auto"/>
        <w:rPr>
          <w:rFonts w:cs="Arial"/>
          <w:sz w:val="22"/>
          <w:szCs w:val="22"/>
          <w:lang w:val="en-US" w:bidi="de-DE"/>
        </w:rPr>
      </w:pPr>
      <w:r w:rsidRPr="00190A8E">
        <w:rPr>
          <w:rFonts w:cs="Arial"/>
          <w:sz w:val="22"/>
          <w:szCs w:val="22"/>
          <w:lang w:val="en-US" w:bidi="de-DE"/>
        </w:rPr>
        <w:t>DC 260/45 with economical 3-cylinder Deutz TD 2.2 L3, 36.4 kW power and up to 5 m</w:t>
      </w:r>
      <w:r w:rsidRPr="00190A8E">
        <w:rPr>
          <w:rFonts w:cs="Arial"/>
          <w:sz w:val="22"/>
          <w:szCs w:val="22"/>
          <w:vertAlign w:val="superscript"/>
          <w:lang w:val="en-US" w:bidi="de-DE"/>
        </w:rPr>
        <w:t>3</w:t>
      </w:r>
      <w:r w:rsidRPr="00190A8E">
        <w:rPr>
          <w:rFonts w:cs="Arial"/>
          <w:sz w:val="22"/>
          <w:szCs w:val="22"/>
          <w:lang w:val="en-US" w:bidi="de-DE"/>
        </w:rPr>
        <w:t xml:space="preserve">/h delivery rate </w:t>
      </w:r>
    </w:p>
    <w:p w14:paraId="2CB7F67C" w14:textId="3F6812C6" w:rsidR="00FB40B4" w:rsidRPr="00190A8E" w:rsidRDefault="00FB40B4" w:rsidP="00190A8E">
      <w:pPr>
        <w:pStyle w:val="Listenabsatz"/>
        <w:numPr>
          <w:ilvl w:val="0"/>
          <w:numId w:val="24"/>
        </w:numPr>
        <w:spacing w:line="276" w:lineRule="auto"/>
        <w:rPr>
          <w:rFonts w:cs="Arial"/>
          <w:sz w:val="22"/>
          <w:szCs w:val="22"/>
          <w:lang w:val="en-US" w:bidi="de-DE"/>
        </w:rPr>
      </w:pPr>
      <w:r w:rsidRPr="00190A8E">
        <w:rPr>
          <w:rFonts w:cs="Arial"/>
          <w:sz w:val="22"/>
          <w:szCs w:val="22"/>
          <w:lang w:val="en-US" w:bidi="de-DE"/>
        </w:rPr>
        <w:t>The more powerful DC 260/55 with 44.5 kW power and up to 5.2 m</w:t>
      </w:r>
      <w:r w:rsidRPr="00190A8E">
        <w:rPr>
          <w:rFonts w:cs="Arial"/>
          <w:sz w:val="22"/>
          <w:szCs w:val="22"/>
          <w:vertAlign w:val="superscript"/>
          <w:lang w:val="en-US" w:bidi="de-DE"/>
        </w:rPr>
        <w:t>3</w:t>
      </w:r>
      <w:r w:rsidRPr="00190A8E">
        <w:rPr>
          <w:rFonts w:cs="Arial"/>
          <w:sz w:val="22"/>
          <w:szCs w:val="22"/>
          <w:lang w:val="en-US" w:bidi="de-DE"/>
        </w:rPr>
        <w:t>/h delivery rate</w:t>
      </w:r>
    </w:p>
    <w:p w14:paraId="2877C83E" w14:textId="4A5EBDAB" w:rsidR="00FB40B4" w:rsidRPr="00190A8E" w:rsidRDefault="00FB40B4" w:rsidP="00190A8E">
      <w:pPr>
        <w:pStyle w:val="Listenabsatz"/>
        <w:numPr>
          <w:ilvl w:val="0"/>
          <w:numId w:val="24"/>
        </w:numPr>
        <w:spacing w:line="276" w:lineRule="auto"/>
        <w:rPr>
          <w:rFonts w:cs="Arial"/>
          <w:sz w:val="22"/>
          <w:szCs w:val="22"/>
          <w:lang w:val="en-US" w:bidi="de-DE"/>
        </w:rPr>
      </w:pPr>
      <w:r w:rsidRPr="00190A8E">
        <w:rPr>
          <w:rFonts w:cs="Arial"/>
          <w:sz w:val="22"/>
          <w:szCs w:val="22"/>
          <w:lang w:val="en-US" w:bidi="de-DE"/>
        </w:rPr>
        <w:t>Optionally with ‘BluePower’ function: engine speed adjustable in five stages (display shows whether fuel is being saved or maximum power is being accessed)</w:t>
      </w:r>
    </w:p>
    <w:p w14:paraId="1649BA28" w14:textId="06E6189C" w:rsidR="00FB40B4" w:rsidRPr="00190A8E" w:rsidRDefault="00FB40B4" w:rsidP="00190A8E">
      <w:pPr>
        <w:pStyle w:val="Listenabsatz"/>
        <w:numPr>
          <w:ilvl w:val="0"/>
          <w:numId w:val="24"/>
        </w:numPr>
        <w:spacing w:line="276" w:lineRule="auto"/>
        <w:rPr>
          <w:rFonts w:cs="Arial"/>
          <w:sz w:val="22"/>
          <w:szCs w:val="22"/>
          <w:lang w:val="en-US" w:bidi="de-DE"/>
        </w:rPr>
      </w:pPr>
      <w:r w:rsidRPr="00190A8E">
        <w:rPr>
          <w:rFonts w:cs="Arial"/>
          <w:sz w:val="22"/>
          <w:szCs w:val="22"/>
          <w:lang w:val="en-US" w:bidi="de-DE"/>
        </w:rPr>
        <w:t xml:space="preserve">Mixing system now fully hydraulically driven – without any belts </w:t>
      </w:r>
    </w:p>
    <w:p w14:paraId="25775CE3" w14:textId="37597820" w:rsidR="00FB40B4" w:rsidRPr="00190A8E" w:rsidRDefault="00FB40B4" w:rsidP="00190A8E">
      <w:pPr>
        <w:pStyle w:val="Listenabsatz"/>
        <w:numPr>
          <w:ilvl w:val="0"/>
          <w:numId w:val="24"/>
        </w:numPr>
        <w:spacing w:line="276" w:lineRule="auto"/>
        <w:rPr>
          <w:rFonts w:cs="Arial"/>
          <w:sz w:val="22"/>
          <w:szCs w:val="22"/>
          <w:lang w:val="en-US" w:bidi="de-DE"/>
        </w:rPr>
      </w:pPr>
      <w:r w:rsidRPr="00190A8E">
        <w:rPr>
          <w:rFonts w:cs="Arial"/>
          <w:sz w:val="22"/>
          <w:szCs w:val="22"/>
          <w:lang w:val="en-US" w:bidi="de-DE"/>
        </w:rPr>
        <w:t>All models in accordance with the applicable Stage V emission standard and strict noise protection requirements</w:t>
      </w:r>
    </w:p>
    <w:p w14:paraId="6F332776" w14:textId="6C48186E" w:rsidR="00FB40B4" w:rsidRPr="00190A8E" w:rsidRDefault="00FB40B4" w:rsidP="00190A8E">
      <w:pPr>
        <w:pStyle w:val="Listenabsatz"/>
        <w:numPr>
          <w:ilvl w:val="0"/>
          <w:numId w:val="24"/>
        </w:numPr>
        <w:spacing w:line="276" w:lineRule="auto"/>
        <w:rPr>
          <w:rFonts w:cs="Arial"/>
          <w:sz w:val="22"/>
          <w:szCs w:val="22"/>
          <w:lang w:val="en-US" w:bidi="de-DE"/>
        </w:rPr>
      </w:pPr>
      <w:r w:rsidRPr="00190A8E">
        <w:rPr>
          <w:rFonts w:cs="Arial"/>
          <w:sz w:val="22"/>
          <w:szCs w:val="22"/>
          <w:lang w:val="en-US" w:bidi="de-DE"/>
        </w:rPr>
        <w:t>TRGS 554 conformity for operation in (partially) closed areas</w:t>
      </w:r>
    </w:p>
    <w:p w14:paraId="187DC026" w14:textId="77777777" w:rsidR="00FB40B4" w:rsidRPr="00FB40B4" w:rsidRDefault="00FB40B4" w:rsidP="00FB40B4">
      <w:pPr>
        <w:spacing w:line="276" w:lineRule="auto"/>
        <w:rPr>
          <w:rFonts w:cs="Arial"/>
          <w:b/>
          <w:bCs/>
          <w:sz w:val="22"/>
          <w:szCs w:val="22"/>
          <w:lang w:val="en-US" w:bidi="de-DE"/>
        </w:rPr>
      </w:pPr>
    </w:p>
    <w:p w14:paraId="2B412309" w14:textId="77777777" w:rsidR="00FB40B4" w:rsidRPr="00FB40B4" w:rsidRDefault="00FB40B4" w:rsidP="00FB40B4">
      <w:pPr>
        <w:spacing w:line="276" w:lineRule="auto"/>
        <w:rPr>
          <w:rFonts w:cs="Arial"/>
          <w:b/>
          <w:bCs/>
          <w:sz w:val="22"/>
          <w:szCs w:val="22"/>
          <w:lang w:val="en-US" w:bidi="de-DE"/>
        </w:rPr>
      </w:pPr>
    </w:p>
    <w:p w14:paraId="7CE9D0B4" w14:textId="34B3F384" w:rsidR="00FB40B4" w:rsidRPr="00FB40B4" w:rsidRDefault="00FB40B4" w:rsidP="00FB40B4">
      <w:pPr>
        <w:spacing w:line="276" w:lineRule="auto"/>
        <w:rPr>
          <w:rFonts w:cs="Arial"/>
          <w:b/>
          <w:bCs/>
          <w:sz w:val="22"/>
          <w:szCs w:val="22"/>
          <w:lang w:val="en-US" w:bidi="de-DE"/>
        </w:rPr>
      </w:pPr>
      <w:r w:rsidRPr="00FB40B4">
        <w:rPr>
          <w:rFonts w:cs="Arial"/>
          <w:b/>
          <w:bCs/>
          <w:sz w:val="22"/>
          <w:szCs w:val="22"/>
          <w:lang w:val="en-US" w:bidi="de-DE"/>
        </w:rPr>
        <w:t xml:space="preserve">The new Putzmeister TransMix </w:t>
      </w:r>
      <w:r w:rsidR="00815AD4">
        <w:rPr>
          <w:rFonts w:cs="Arial"/>
          <w:b/>
          <w:bCs/>
          <w:sz w:val="22"/>
          <w:szCs w:val="22"/>
          <w:lang w:val="en-US" w:bidi="de-DE"/>
        </w:rPr>
        <w:t xml:space="preserve">5.500 </w:t>
      </w:r>
      <w:r w:rsidRPr="00FB40B4">
        <w:rPr>
          <w:rFonts w:cs="Arial"/>
          <w:b/>
          <w:bCs/>
          <w:sz w:val="22"/>
          <w:szCs w:val="22"/>
          <w:lang w:val="en-US" w:bidi="de-DE"/>
        </w:rPr>
        <w:t>TML with horizontal mixing system</w:t>
      </w:r>
    </w:p>
    <w:p w14:paraId="30F891B0" w14:textId="77777777" w:rsidR="00FB40B4" w:rsidRPr="00FB40B4" w:rsidRDefault="00FB40B4" w:rsidP="00FB40B4">
      <w:pPr>
        <w:spacing w:line="276" w:lineRule="auto"/>
        <w:rPr>
          <w:rFonts w:cs="Arial"/>
          <w:b/>
          <w:bCs/>
          <w:sz w:val="22"/>
          <w:szCs w:val="22"/>
          <w:lang w:val="en-US" w:bidi="de-DE"/>
        </w:rPr>
      </w:pPr>
    </w:p>
    <w:p w14:paraId="4AF9CFFF" w14:textId="1412A52C" w:rsidR="00FB40B4" w:rsidRDefault="00FB40B4" w:rsidP="00FB40B4">
      <w:pPr>
        <w:spacing w:line="276" w:lineRule="auto"/>
        <w:rPr>
          <w:rFonts w:cs="Arial"/>
          <w:sz w:val="22"/>
          <w:szCs w:val="22"/>
          <w:lang w:val="en-US" w:bidi="de-DE"/>
        </w:rPr>
      </w:pPr>
      <w:r w:rsidRPr="00FB40B4">
        <w:rPr>
          <w:rFonts w:cs="Arial"/>
          <w:sz w:val="22"/>
          <w:szCs w:val="22"/>
          <w:lang w:val="en-US" w:bidi="de-DE"/>
        </w:rPr>
        <w:t>With the new 5.500</w:t>
      </w:r>
      <w:r w:rsidR="00815AD4" w:rsidRPr="00815AD4">
        <w:rPr>
          <w:rFonts w:cs="Arial"/>
          <w:sz w:val="22"/>
          <w:szCs w:val="22"/>
          <w:lang w:val="en-US" w:bidi="de-DE"/>
        </w:rPr>
        <w:t xml:space="preserve"> </w:t>
      </w:r>
      <w:r w:rsidR="00815AD4" w:rsidRPr="00FB40B4">
        <w:rPr>
          <w:rFonts w:cs="Arial"/>
          <w:sz w:val="22"/>
          <w:szCs w:val="22"/>
          <w:lang w:val="en-US" w:bidi="de-DE"/>
        </w:rPr>
        <w:t>TML</w:t>
      </w:r>
      <w:r w:rsidRPr="00FB40B4">
        <w:rPr>
          <w:rFonts w:cs="Arial"/>
          <w:sz w:val="22"/>
          <w:szCs w:val="22"/>
          <w:lang w:val="en-US" w:bidi="de-DE"/>
        </w:rPr>
        <w:t xml:space="preserve">, Putzmeister has added another important component to its TransMix series. The design of the TransMix 5.500 </w:t>
      </w:r>
      <w:r w:rsidR="00CB2032">
        <w:rPr>
          <w:rFonts w:cs="Arial"/>
          <w:sz w:val="22"/>
          <w:szCs w:val="22"/>
          <w:lang w:val="en-US" w:bidi="de-DE"/>
        </w:rPr>
        <w:t xml:space="preserve">TML </w:t>
      </w:r>
      <w:r w:rsidRPr="00FB40B4">
        <w:rPr>
          <w:rFonts w:cs="Arial"/>
          <w:sz w:val="22"/>
          <w:szCs w:val="22"/>
          <w:lang w:val="en-US" w:bidi="de-DE"/>
        </w:rPr>
        <w:t>allows it to be used in construction projects with height restrictions and enables quick and easy set-up on the construction site. But even with the</w:t>
      </w:r>
      <w:r w:rsidR="00032D48">
        <w:rPr>
          <w:rFonts w:cs="Arial"/>
          <w:sz w:val="22"/>
          <w:szCs w:val="22"/>
          <w:lang w:val="en-US" w:bidi="de-DE"/>
        </w:rPr>
        <w:t xml:space="preserve"> </w:t>
      </w:r>
      <w:r w:rsidRPr="00FB40B4">
        <w:rPr>
          <w:rFonts w:cs="Arial"/>
          <w:sz w:val="22"/>
          <w:szCs w:val="22"/>
          <w:lang w:val="en-US" w:bidi="de-DE"/>
        </w:rPr>
        <w:t>5,500</w:t>
      </w:r>
      <w:r w:rsidR="00032D48">
        <w:rPr>
          <w:rFonts w:cs="Arial"/>
          <w:sz w:val="22"/>
          <w:szCs w:val="22"/>
          <w:lang w:val="en-US" w:bidi="de-DE"/>
        </w:rPr>
        <w:t xml:space="preserve"> TML</w:t>
      </w:r>
      <w:r w:rsidRPr="00FB40B4">
        <w:rPr>
          <w:rFonts w:cs="Arial"/>
          <w:sz w:val="22"/>
          <w:szCs w:val="22"/>
          <w:lang w:val="en-US" w:bidi="de-DE"/>
        </w:rPr>
        <w:t>, everything is precisely batched, mixed and conveyed in a single machine with the help of intelligently arranged dosing units for aggregates and binding agents, as with all TransMix models – only horizontally.</w:t>
      </w:r>
    </w:p>
    <w:p w14:paraId="07CF342A" w14:textId="77777777" w:rsidR="00815AD4" w:rsidRPr="00FB40B4" w:rsidRDefault="00815AD4" w:rsidP="00FB40B4">
      <w:pPr>
        <w:spacing w:line="276" w:lineRule="auto"/>
        <w:rPr>
          <w:rFonts w:cs="Arial"/>
          <w:sz w:val="22"/>
          <w:szCs w:val="22"/>
          <w:lang w:val="en-US" w:bidi="de-DE"/>
        </w:rPr>
      </w:pPr>
    </w:p>
    <w:p w14:paraId="6CAD5947" w14:textId="447B65C7" w:rsidR="00FB40B4" w:rsidRPr="00FB40B4" w:rsidRDefault="00FB40B4" w:rsidP="00FB40B4">
      <w:pPr>
        <w:spacing w:line="276" w:lineRule="auto"/>
        <w:rPr>
          <w:rFonts w:cs="Arial"/>
          <w:sz w:val="22"/>
          <w:szCs w:val="22"/>
          <w:lang w:val="en-US" w:bidi="de-DE"/>
        </w:rPr>
      </w:pPr>
      <w:r w:rsidRPr="00FB40B4">
        <w:rPr>
          <w:rFonts w:cs="Arial"/>
          <w:sz w:val="22"/>
          <w:szCs w:val="22"/>
          <w:u w:val="single"/>
          <w:lang w:val="en-US" w:bidi="de-DE"/>
        </w:rPr>
        <w:t>All in one – many good reasons for the TransMix 5,500</w:t>
      </w:r>
      <w:r w:rsidR="00032D48">
        <w:rPr>
          <w:rFonts w:cs="Arial"/>
          <w:sz w:val="22"/>
          <w:szCs w:val="22"/>
          <w:u w:val="single"/>
          <w:lang w:val="en-US" w:bidi="de-DE"/>
        </w:rPr>
        <w:t xml:space="preserve"> TML</w:t>
      </w:r>
      <w:r w:rsidRPr="00FB40B4">
        <w:rPr>
          <w:rFonts w:cs="Arial"/>
          <w:sz w:val="22"/>
          <w:szCs w:val="22"/>
          <w:u w:val="single"/>
          <w:lang w:val="en-US" w:bidi="de-DE"/>
        </w:rPr>
        <w:t>:</w:t>
      </w:r>
    </w:p>
    <w:p w14:paraId="5146EB5C" w14:textId="6D82EE22" w:rsidR="00FB40B4" w:rsidRPr="00815AD4" w:rsidRDefault="00FB40B4" w:rsidP="00815AD4">
      <w:pPr>
        <w:pStyle w:val="Listenabsatz"/>
        <w:numPr>
          <w:ilvl w:val="0"/>
          <w:numId w:val="24"/>
        </w:numPr>
        <w:spacing w:line="276" w:lineRule="auto"/>
        <w:rPr>
          <w:rFonts w:cs="Arial"/>
          <w:sz w:val="22"/>
          <w:szCs w:val="22"/>
          <w:lang w:val="en-US" w:bidi="de-DE"/>
        </w:rPr>
      </w:pPr>
      <w:r w:rsidRPr="00815AD4">
        <w:rPr>
          <w:rFonts w:cs="Arial"/>
          <w:sz w:val="22"/>
          <w:szCs w:val="22"/>
          <w:lang w:val="en-US" w:bidi="de-DE"/>
        </w:rPr>
        <w:t xml:space="preserve">Lower material and labour costs thanks to easy handling and fully automatic filling </w:t>
      </w:r>
    </w:p>
    <w:p w14:paraId="28BFF7EC" w14:textId="54487D12" w:rsidR="00FB40B4" w:rsidRPr="00815AD4" w:rsidRDefault="00FB40B4" w:rsidP="00815AD4">
      <w:pPr>
        <w:pStyle w:val="Listenabsatz"/>
        <w:numPr>
          <w:ilvl w:val="0"/>
          <w:numId w:val="24"/>
        </w:numPr>
        <w:spacing w:line="276" w:lineRule="auto"/>
        <w:rPr>
          <w:rFonts w:cs="Arial"/>
          <w:sz w:val="22"/>
          <w:szCs w:val="22"/>
          <w:lang w:val="en-US" w:bidi="de-DE"/>
        </w:rPr>
      </w:pPr>
      <w:r w:rsidRPr="00815AD4">
        <w:rPr>
          <w:rFonts w:cs="Arial"/>
          <w:sz w:val="22"/>
          <w:szCs w:val="22"/>
          <w:lang w:val="en-US" w:bidi="de-DE"/>
        </w:rPr>
        <w:t>Exact dosing of aggregates and binding agents – data logger allows constant verification of material quality and thus proof of adherence to the recipe</w:t>
      </w:r>
    </w:p>
    <w:p w14:paraId="6796E7DB" w14:textId="44233022" w:rsidR="00FB40B4" w:rsidRPr="00815AD4" w:rsidRDefault="00FB40B4" w:rsidP="00815AD4">
      <w:pPr>
        <w:pStyle w:val="Listenabsatz"/>
        <w:numPr>
          <w:ilvl w:val="0"/>
          <w:numId w:val="24"/>
        </w:numPr>
        <w:spacing w:line="276" w:lineRule="auto"/>
        <w:rPr>
          <w:rFonts w:cs="Arial"/>
          <w:sz w:val="22"/>
          <w:szCs w:val="22"/>
          <w:lang w:val="en-US" w:bidi="de-DE"/>
        </w:rPr>
      </w:pPr>
      <w:r w:rsidRPr="00815AD4">
        <w:rPr>
          <w:rFonts w:cs="Arial"/>
          <w:sz w:val="22"/>
          <w:szCs w:val="22"/>
          <w:lang w:val="en-US" w:bidi="de-DE"/>
        </w:rPr>
        <w:t>No waste and residual quantities – low disposal costs</w:t>
      </w:r>
    </w:p>
    <w:p w14:paraId="2349B592" w14:textId="1A527C02" w:rsidR="00FB40B4" w:rsidRPr="00815AD4" w:rsidRDefault="00FB40B4" w:rsidP="00815AD4">
      <w:pPr>
        <w:pStyle w:val="Listenabsatz"/>
        <w:numPr>
          <w:ilvl w:val="0"/>
          <w:numId w:val="24"/>
        </w:numPr>
        <w:spacing w:line="276" w:lineRule="auto"/>
        <w:rPr>
          <w:rFonts w:cs="Arial"/>
          <w:sz w:val="22"/>
          <w:szCs w:val="22"/>
          <w:lang w:val="en-US" w:bidi="de-DE"/>
        </w:rPr>
      </w:pPr>
      <w:r w:rsidRPr="00815AD4">
        <w:rPr>
          <w:rFonts w:cs="Arial"/>
          <w:sz w:val="22"/>
          <w:szCs w:val="22"/>
          <w:lang w:val="en-US" w:bidi="de-DE"/>
        </w:rPr>
        <w:t>Easy reloading on the construction site – even of aggregates using a telehandler or tipper truck with gripper</w:t>
      </w:r>
    </w:p>
    <w:p w14:paraId="5DC762ED" w14:textId="0AA0F1FC" w:rsidR="00FB40B4" w:rsidRPr="00815AD4" w:rsidRDefault="00FB40B4" w:rsidP="00815AD4">
      <w:pPr>
        <w:pStyle w:val="Listenabsatz"/>
        <w:numPr>
          <w:ilvl w:val="0"/>
          <w:numId w:val="24"/>
        </w:numPr>
        <w:spacing w:line="276" w:lineRule="auto"/>
        <w:rPr>
          <w:rFonts w:cs="Arial"/>
          <w:sz w:val="22"/>
          <w:szCs w:val="22"/>
          <w:lang w:val="en-US" w:bidi="de-DE"/>
        </w:rPr>
      </w:pPr>
      <w:r w:rsidRPr="00815AD4">
        <w:rPr>
          <w:rFonts w:cs="Arial"/>
          <w:sz w:val="22"/>
          <w:szCs w:val="22"/>
          <w:lang w:val="en-US" w:bidi="de-DE"/>
        </w:rPr>
        <w:t>Minimal dead weight with maximum payload</w:t>
      </w:r>
    </w:p>
    <w:p w14:paraId="452B037A" w14:textId="438F7EC3" w:rsidR="00FB40B4" w:rsidRPr="00815AD4" w:rsidRDefault="00FB40B4" w:rsidP="00815AD4">
      <w:pPr>
        <w:pStyle w:val="Listenabsatz"/>
        <w:numPr>
          <w:ilvl w:val="0"/>
          <w:numId w:val="24"/>
        </w:numPr>
        <w:spacing w:line="276" w:lineRule="auto"/>
        <w:rPr>
          <w:rFonts w:cs="Arial"/>
          <w:sz w:val="22"/>
          <w:szCs w:val="22"/>
          <w:lang w:val="en-US" w:bidi="de-DE"/>
        </w:rPr>
      </w:pPr>
      <w:r w:rsidRPr="00815AD4">
        <w:rPr>
          <w:rFonts w:cs="Arial"/>
          <w:sz w:val="22"/>
          <w:szCs w:val="22"/>
          <w:lang w:val="en-US" w:bidi="de-DE"/>
        </w:rPr>
        <w:t>No restrictions in the clearance gauge – can also be used on construction sites with height restrictions, such as tunnels, underground car parks or under overhead lines</w:t>
      </w:r>
    </w:p>
    <w:p w14:paraId="1E312FF2" w14:textId="77777777" w:rsidR="00FB40B4" w:rsidRPr="00815AD4" w:rsidRDefault="00FB40B4" w:rsidP="00815AD4">
      <w:pPr>
        <w:pStyle w:val="Listenabsatz"/>
        <w:numPr>
          <w:ilvl w:val="0"/>
          <w:numId w:val="26"/>
        </w:numPr>
        <w:spacing w:line="276" w:lineRule="auto"/>
        <w:rPr>
          <w:rFonts w:cs="Arial"/>
          <w:sz w:val="22"/>
          <w:szCs w:val="22"/>
          <w:lang w:val="en-US" w:bidi="de-DE"/>
        </w:rPr>
      </w:pPr>
      <w:r w:rsidRPr="00815AD4">
        <w:rPr>
          <w:rFonts w:cs="Arial"/>
          <w:sz w:val="22"/>
          <w:szCs w:val="22"/>
          <w:lang w:val="en-US" w:bidi="de-DE"/>
        </w:rPr>
        <w:t>Semi-trailer system with two steering and one lifting axle for quick and easy manoeuvring on construction sites</w:t>
      </w:r>
    </w:p>
    <w:p w14:paraId="60091B79" w14:textId="77777777" w:rsidR="00FB40B4" w:rsidRPr="00815AD4" w:rsidRDefault="00FB40B4" w:rsidP="00815AD4">
      <w:pPr>
        <w:pStyle w:val="Listenabsatz"/>
        <w:numPr>
          <w:ilvl w:val="0"/>
          <w:numId w:val="26"/>
        </w:numPr>
        <w:spacing w:line="276" w:lineRule="auto"/>
        <w:rPr>
          <w:rFonts w:cs="Arial"/>
          <w:sz w:val="22"/>
          <w:szCs w:val="22"/>
          <w:lang w:val="en-US" w:bidi="de-DE"/>
        </w:rPr>
      </w:pPr>
      <w:r w:rsidRPr="00815AD4">
        <w:rPr>
          <w:rFonts w:cs="Arial"/>
          <w:sz w:val="22"/>
          <w:szCs w:val="22"/>
          <w:lang w:val="en-US" w:bidi="de-DE"/>
        </w:rPr>
        <w:t>With hydraulic drive of the hose drum (100 m hose length) for fast, convenient unreeling and rolling up of the hose line</w:t>
      </w:r>
    </w:p>
    <w:p w14:paraId="586FD283" w14:textId="77777777" w:rsidR="00FB40B4" w:rsidRPr="00815AD4" w:rsidRDefault="00FB40B4" w:rsidP="00815AD4">
      <w:pPr>
        <w:pStyle w:val="Listenabsatz"/>
        <w:numPr>
          <w:ilvl w:val="0"/>
          <w:numId w:val="26"/>
        </w:numPr>
        <w:spacing w:line="276" w:lineRule="auto"/>
        <w:rPr>
          <w:rFonts w:cs="Arial"/>
          <w:sz w:val="22"/>
          <w:szCs w:val="22"/>
          <w:lang w:val="en-US" w:bidi="de-DE"/>
        </w:rPr>
      </w:pPr>
      <w:r w:rsidRPr="00815AD4">
        <w:rPr>
          <w:rFonts w:cs="Arial"/>
          <w:sz w:val="22"/>
          <w:szCs w:val="22"/>
          <w:lang w:val="en-US" w:bidi="de-DE"/>
        </w:rPr>
        <w:t>Powerful, water-cooled diesel engine with exhaust emission stage V</w:t>
      </w:r>
    </w:p>
    <w:p w14:paraId="54EBD876" w14:textId="6CFDC2A3" w:rsidR="00FB40B4" w:rsidRPr="00815AD4" w:rsidRDefault="00FB40B4" w:rsidP="00815AD4">
      <w:pPr>
        <w:pStyle w:val="Listenabsatz"/>
        <w:numPr>
          <w:ilvl w:val="0"/>
          <w:numId w:val="26"/>
        </w:numPr>
        <w:spacing w:line="276" w:lineRule="auto"/>
        <w:rPr>
          <w:rFonts w:cs="Arial"/>
          <w:sz w:val="22"/>
          <w:szCs w:val="22"/>
          <w:lang w:val="en-US" w:bidi="de-DE"/>
        </w:rPr>
      </w:pPr>
      <w:r w:rsidRPr="00815AD4">
        <w:rPr>
          <w:rFonts w:cs="Arial"/>
          <w:sz w:val="22"/>
          <w:szCs w:val="22"/>
          <w:lang w:val="en-US" w:bidi="de-DE"/>
        </w:rPr>
        <w:t>Integrated diesel particulate filter – environmentally friendly working even in clean air zones</w:t>
      </w:r>
    </w:p>
    <w:p w14:paraId="76DBFDC8" w14:textId="25FB412B" w:rsidR="00FB40B4" w:rsidRPr="00815AD4" w:rsidRDefault="00FB40B4" w:rsidP="00815AD4">
      <w:pPr>
        <w:pStyle w:val="Listenabsatz"/>
        <w:numPr>
          <w:ilvl w:val="0"/>
          <w:numId w:val="26"/>
        </w:numPr>
        <w:spacing w:line="276" w:lineRule="auto"/>
        <w:rPr>
          <w:rFonts w:cs="Arial"/>
          <w:sz w:val="22"/>
          <w:szCs w:val="22"/>
          <w:lang w:val="en-US" w:bidi="de-DE"/>
        </w:rPr>
      </w:pPr>
      <w:r w:rsidRPr="00815AD4">
        <w:rPr>
          <w:rFonts w:cs="Arial"/>
          <w:sz w:val="22"/>
          <w:szCs w:val="22"/>
          <w:lang w:val="en-US" w:bidi="de-DE"/>
        </w:rPr>
        <w:t>Reduction of set-up times and personnel costs – lower operating costs</w:t>
      </w:r>
    </w:p>
    <w:p w14:paraId="70A3D678" w14:textId="77777777" w:rsidR="00FB40B4" w:rsidRPr="00FB40B4" w:rsidRDefault="00FB40B4" w:rsidP="00FB40B4">
      <w:pPr>
        <w:spacing w:line="276" w:lineRule="auto"/>
        <w:rPr>
          <w:rFonts w:cs="Arial"/>
          <w:b/>
          <w:bCs/>
          <w:sz w:val="22"/>
          <w:szCs w:val="22"/>
          <w:lang w:val="en-US" w:bidi="de-DE"/>
        </w:rPr>
      </w:pPr>
    </w:p>
    <w:p w14:paraId="58679A53" w14:textId="77777777" w:rsidR="00FB40B4" w:rsidRPr="00FB40B4" w:rsidRDefault="00FB40B4" w:rsidP="00FB40B4">
      <w:pPr>
        <w:spacing w:line="276" w:lineRule="auto"/>
        <w:rPr>
          <w:rFonts w:cs="Arial"/>
          <w:b/>
          <w:bCs/>
          <w:sz w:val="22"/>
          <w:szCs w:val="22"/>
          <w:lang w:val="en-US" w:bidi="de-DE"/>
        </w:rPr>
      </w:pPr>
      <w:r w:rsidRPr="00FB40B4">
        <w:rPr>
          <w:rFonts w:cs="Arial"/>
          <w:b/>
          <w:bCs/>
          <w:sz w:val="22"/>
          <w:szCs w:val="22"/>
          <w:lang w:val="en-US" w:bidi="de-DE"/>
        </w:rPr>
        <w:t>Putzmeister stators in a new look, but with the same power</w:t>
      </w:r>
    </w:p>
    <w:p w14:paraId="19984F2D" w14:textId="77777777" w:rsidR="00FB40B4" w:rsidRPr="00FB40B4" w:rsidRDefault="00FB40B4" w:rsidP="00FB40B4">
      <w:pPr>
        <w:spacing w:line="276" w:lineRule="auto"/>
        <w:rPr>
          <w:rFonts w:cs="Arial"/>
          <w:b/>
          <w:bCs/>
          <w:sz w:val="22"/>
          <w:szCs w:val="22"/>
          <w:lang w:val="en-US" w:bidi="de-DE"/>
        </w:rPr>
      </w:pPr>
    </w:p>
    <w:p w14:paraId="03222FD8" w14:textId="77777777" w:rsidR="00FB40B4" w:rsidRPr="00FB40B4" w:rsidRDefault="00FB40B4" w:rsidP="00FB40B4">
      <w:pPr>
        <w:spacing w:line="276" w:lineRule="auto"/>
        <w:rPr>
          <w:rFonts w:cs="Arial"/>
          <w:sz w:val="22"/>
          <w:szCs w:val="22"/>
          <w:lang w:val="en-US" w:bidi="de-DE"/>
        </w:rPr>
      </w:pPr>
      <w:r w:rsidRPr="00FB40B4">
        <w:rPr>
          <w:rFonts w:cs="Arial"/>
          <w:sz w:val="22"/>
          <w:szCs w:val="22"/>
          <w:lang w:val="en-US" w:bidi="de-DE"/>
        </w:rPr>
        <w:t xml:space="preserve">A whole wall full of new Putzmeister stators will make the trade fair world a little more colourful. The auger shells have not only been re-sorted, but have also been given a fresh new design. However, the proven features remain unchanged – and stators are still available for individual applications. </w:t>
      </w:r>
    </w:p>
    <w:p w14:paraId="51921150" w14:textId="77777777" w:rsidR="00FB40B4" w:rsidRPr="00FB40B4" w:rsidRDefault="00FB40B4" w:rsidP="00FB40B4">
      <w:pPr>
        <w:spacing w:line="276" w:lineRule="auto"/>
        <w:rPr>
          <w:rFonts w:cs="Arial"/>
          <w:b/>
          <w:bCs/>
          <w:sz w:val="22"/>
          <w:szCs w:val="22"/>
          <w:lang w:val="en-US" w:bidi="de-DE"/>
        </w:rPr>
      </w:pPr>
    </w:p>
    <w:p w14:paraId="6BAF0B78" w14:textId="77777777" w:rsidR="00FB40B4" w:rsidRPr="00FB40B4" w:rsidRDefault="00FB40B4" w:rsidP="00FB40B4">
      <w:pPr>
        <w:spacing w:line="276" w:lineRule="auto"/>
        <w:rPr>
          <w:rFonts w:cs="Arial"/>
          <w:b/>
          <w:bCs/>
          <w:sz w:val="22"/>
          <w:szCs w:val="22"/>
          <w:lang w:val="en-US" w:bidi="de-DE"/>
        </w:rPr>
      </w:pPr>
    </w:p>
    <w:p w14:paraId="43595515" w14:textId="77777777" w:rsidR="00FB40B4" w:rsidRPr="00FB40B4" w:rsidRDefault="00FB40B4" w:rsidP="00FB40B4">
      <w:pPr>
        <w:spacing w:line="276" w:lineRule="auto"/>
        <w:rPr>
          <w:rFonts w:cs="Arial"/>
          <w:b/>
          <w:bCs/>
          <w:sz w:val="22"/>
          <w:szCs w:val="22"/>
          <w:lang w:val="en-US" w:bidi="de-DE"/>
        </w:rPr>
      </w:pPr>
      <w:r w:rsidRPr="00FB40B4">
        <w:rPr>
          <w:rFonts w:cs="Arial"/>
          <w:b/>
          <w:bCs/>
          <w:sz w:val="22"/>
          <w:szCs w:val="22"/>
          <w:lang w:val="en-US" w:bidi="de-DE"/>
        </w:rPr>
        <w:t>About EstrichBoy and the Brinkmann brand</w:t>
      </w:r>
    </w:p>
    <w:p w14:paraId="5521CEDC" w14:textId="77777777" w:rsidR="00FB40B4" w:rsidRPr="00FB40B4" w:rsidRDefault="00FB40B4" w:rsidP="00FB40B4">
      <w:pPr>
        <w:spacing w:line="276" w:lineRule="auto"/>
        <w:rPr>
          <w:rFonts w:cs="Arial"/>
          <w:sz w:val="22"/>
          <w:szCs w:val="22"/>
          <w:lang w:val="en-US" w:bidi="de-DE"/>
        </w:rPr>
      </w:pPr>
      <w:r w:rsidRPr="00FB40B4">
        <w:rPr>
          <w:rFonts w:cs="Arial"/>
          <w:sz w:val="22"/>
          <w:szCs w:val="22"/>
          <w:lang w:val="en-US" w:bidi="de-DE"/>
        </w:rPr>
        <w:t xml:space="preserve">The brand Brinkmann has been part of the Putzmeister Group since 2002. Since the takeover, the machines have been continuously maintained and further developed here. The EstrichBoy product brand has been established on the market for almost 60 years and stands for high-quality screed pumps. </w:t>
      </w:r>
    </w:p>
    <w:p w14:paraId="0D09ABA9" w14:textId="77777777" w:rsidR="00FB40B4" w:rsidRPr="00FB40B4" w:rsidRDefault="00FB40B4" w:rsidP="00FB40B4">
      <w:pPr>
        <w:spacing w:line="276" w:lineRule="auto"/>
        <w:rPr>
          <w:rFonts w:cs="Arial"/>
          <w:b/>
          <w:bCs/>
          <w:sz w:val="22"/>
          <w:szCs w:val="22"/>
          <w:lang w:val="en-US" w:bidi="de-DE"/>
        </w:rPr>
      </w:pPr>
    </w:p>
    <w:p w14:paraId="470B2EC9" w14:textId="435DF0D0" w:rsidR="00FB40B4" w:rsidRPr="00FB40B4" w:rsidRDefault="00FB40B4" w:rsidP="00FB40B4">
      <w:pPr>
        <w:spacing w:line="276" w:lineRule="auto"/>
        <w:rPr>
          <w:rFonts w:cs="Arial"/>
          <w:b/>
          <w:bCs/>
          <w:sz w:val="22"/>
          <w:szCs w:val="22"/>
          <w:lang w:val="en-US" w:bidi="de-DE"/>
        </w:rPr>
      </w:pPr>
      <w:r w:rsidRPr="00FB40B4">
        <w:rPr>
          <w:rFonts w:cs="Arial"/>
          <w:b/>
          <w:bCs/>
          <w:sz w:val="22"/>
          <w:szCs w:val="22"/>
          <w:lang w:val="en-US" w:bidi="de-DE"/>
        </w:rPr>
        <w:t>About Putzmeister Mörtelmaschinen</w:t>
      </w:r>
    </w:p>
    <w:p w14:paraId="130EBE4C" w14:textId="51A134C9" w:rsidR="00FB40B4" w:rsidRPr="00FB40B4" w:rsidRDefault="00FB40B4" w:rsidP="00FB40B4">
      <w:pPr>
        <w:spacing w:line="276" w:lineRule="auto"/>
        <w:rPr>
          <w:rFonts w:cs="Arial"/>
          <w:sz w:val="22"/>
          <w:szCs w:val="22"/>
          <w:lang w:val="en-US" w:bidi="de-DE"/>
        </w:rPr>
      </w:pPr>
      <w:r w:rsidRPr="00FB40B4">
        <w:rPr>
          <w:rFonts w:cs="Arial"/>
          <w:sz w:val="22"/>
          <w:szCs w:val="22"/>
          <w:lang w:val="en-US" w:bidi="de-DE"/>
        </w:rPr>
        <w:t xml:space="preserve">Putzmeister Mörtelmaschinen GmbH is part of the Putzmeister Group and specialises in the development and production of mortar machines and screed pumps. The applications covered range from cement screed, </w:t>
      </w:r>
      <w:r>
        <w:rPr>
          <w:rFonts w:cs="Arial"/>
          <w:sz w:val="22"/>
          <w:szCs w:val="22"/>
          <w:lang w:val="en-US" w:bidi="de-DE"/>
        </w:rPr>
        <w:t>liquid</w:t>
      </w:r>
      <w:r w:rsidRPr="00FB40B4">
        <w:rPr>
          <w:rFonts w:cs="Arial"/>
          <w:sz w:val="22"/>
          <w:szCs w:val="22"/>
          <w:lang w:val="en-US" w:bidi="de-DE"/>
        </w:rPr>
        <w:t xml:space="preserve"> screed and plaster to shotcrete, fine-grained concrete and other special applications. Putzmeister mortar machines include the brands Putzmeister, Brinkmann and Lancy. Production takes place at the company headquarters in Aichtal, Germany, and in Floirac (near Bordeaux) in France. </w:t>
      </w:r>
    </w:p>
    <w:p w14:paraId="37A724F4" w14:textId="77777777" w:rsidR="00FB40B4" w:rsidRPr="00FB40B4" w:rsidRDefault="00FB40B4" w:rsidP="00FB40B4">
      <w:pPr>
        <w:spacing w:line="276" w:lineRule="auto"/>
        <w:rPr>
          <w:rFonts w:cs="Arial"/>
          <w:b/>
          <w:bCs/>
          <w:sz w:val="22"/>
          <w:szCs w:val="22"/>
          <w:lang w:val="en-US" w:bidi="de-DE"/>
        </w:rPr>
      </w:pPr>
    </w:p>
    <w:p w14:paraId="22417916" w14:textId="77777777" w:rsidR="00FB40B4" w:rsidRPr="000B178B" w:rsidRDefault="00FB40B4" w:rsidP="00FB40B4">
      <w:pPr>
        <w:spacing w:line="276" w:lineRule="auto"/>
        <w:rPr>
          <w:rFonts w:cs="Arial"/>
          <w:b/>
          <w:bCs/>
          <w:sz w:val="22"/>
          <w:szCs w:val="22"/>
          <w:lang w:val="en-US" w:bidi="de-DE"/>
        </w:rPr>
      </w:pPr>
      <w:r w:rsidRPr="000B178B">
        <w:rPr>
          <w:rFonts w:cs="Arial"/>
          <w:b/>
          <w:bCs/>
          <w:sz w:val="22"/>
          <w:szCs w:val="22"/>
          <w:lang w:val="en-US" w:bidi="de-DE"/>
        </w:rPr>
        <w:t>About the Putzmeister Group</w:t>
      </w:r>
    </w:p>
    <w:p w14:paraId="44CF0FAB" w14:textId="77777777" w:rsidR="00FB40B4" w:rsidRPr="00FB40B4" w:rsidRDefault="00FB40B4" w:rsidP="00FB40B4">
      <w:pPr>
        <w:spacing w:line="276" w:lineRule="auto"/>
        <w:rPr>
          <w:rFonts w:cs="Arial"/>
          <w:sz w:val="22"/>
          <w:szCs w:val="22"/>
          <w:lang w:val="en-US" w:bidi="de-DE"/>
        </w:rPr>
      </w:pPr>
      <w:r w:rsidRPr="00FB40B4">
        <w:rPr>
          <w:rFonts w:cs="Arial"/>
          <w:sz w:val="22"/>
          <w:szCs w:val="22"/>
          <w:lang w:val="en-US" w:bidi="de-DE"/>
        </w:rPr>
        <w:t>The Putzmeister Group develops and produces high-quality machines in the fields of concrete delivery, truck-mounted concrete pumps, stationary concrete pumps, placing booms and accessories, plant engineering, pipe delivery of industrial solids, concrete spraying and transport in tunnels and underground, mortar machines, plastering machines, screed delivery, injection and special applications. Its markets are the construction industry, mining and tunnelling, large-scale industrial projects, power plants and sewage treatment plants, as well as waste incineration plants worldwide.</w:t>
      </w:r>
    </w:p>
    <w:p w14:paraId="5698E252" w14:textId="77777777" w:rsidR="00FB40B4" w:rsidRPr="00FB40B4" w:rsidRDefault="00FB40B4" w:rsidP="00FB40B4">
      <w:pPr>
        <w:spacing w:line="276" w:lineRule="auto"/>
        <w:rPr>
          <w:rFonts w:cs="Arial"/>
          <w:sz w:val="22"/>
          <w:szCs w:val="22"/>
          <w:lang w:val="en-US" w:bidi="de-DE"/>
        </w:rPr>
      </w:pPr>
    </w:p>
    <w:p w14:paraId="39AB5B3F" w14:textId="271BFE89" w:rsidR="00EE7E1A" w:rsidRPr="00FB40B4" w:rsidRDefault="00FB40B4" w:rsidP="00D86344">
      <w:pPr>
        <w:spacing w:line="276" w:lineRule="auto"/>
        <w:rPr>
          <w:rFonts w:cs="Arial"/>
          <w:sz w:val="22"/>
          <w:szCs w:val="22"/>
          <w:lang w:val="en-US" w:bidi="de-DE"/>
        </w:rPr>
      </w:pPr>
      <w:r w:rsidRPr="00FB40B4">
        <w:rPr>
          <w:rFonts w:cs="Arial"/>
          <w:sz w:val="22"/>
          <w:szCs w:val="22"/>
          <w:lang w:val="en-US" w:bidi="de-DE"/>
        </w:rPr>
        <w:t>The company is based in Aichtal, Germany. With over 4,000 employees, the company generated a turnover of 1 billion euros in the 2023 financial year.</w:t>
      </w:r>
    </w:p>
    <w:sectPr w:rsidR="00EE7E1A" w:rsidRPr="00FB40B4"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9985F" w14:textId="77777777" w:rsidR="00CD63E2" w:rsidRDefault="00CD63E2">
      <w:r>
        <w:separator/>
      </w:r>
    </w:p>
  </w:endnote>
  <w:endnote w:type="continuationSeparator" w:id="0">
    <w:p w14:paraId="43EE2306" w14:textId="77777777" w:rsidR="00CD63E2" w:rsidRDefault="00CD63E2">
      <w:r>
        <w:continuationSeparator/>
      </w:r>
    </w:p>
  </w:endnote>
  <w:endnote w:type="continuationNotice" w:id="1">
    <w:p w14:paraId="39A80BA8" w14:textId="77777777" w:rsidR="00CD63E2" w:rsidRDefault="00CD6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Hinweis:</w:t>
    </w:r>
  </w:p>
  <w:p w14:paraId="6CE86346"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Informieren Sie Ihre Mitarbeiter über den Inhalt dieser PORGA und ergänzen Sie gegebenenfalls  die Stellenbeschreibung!</w:t>
    </w:r>
  </w:p>
  <w:p w14:paraId="4A089E64"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7B13772" w14:textId="77777777" w:rsidR="00290E1B" w:rsidRDefault="00290E1B">
    <w:pPr>
      <w:pStyle w:val="Fuzeile"/>
      <w:jc w:val="center"/>
      <w:rPr>
        <w:sz w:val="14"/>
      </w:rPr>
    </w:pPr>
  </w:p>
  <w:p w14:paraId="74A8F770" w14:textId="244F8486" w:rsidR="00290E1B" w:rsidRDefault="00290E1B">
    <w:pPr>
      <w:pStyle w:val="Fuzeile"/>
      <w:pBdr>
        <w:top w:val="single" w:sz="6" w:space="1" w:color="auto"/>
      </w:pBdr>
      <w:jc w:val="center"/>
      <w:rPr>
        <w:sz w:val="14"/>
      </w:rPr>
    </w:pPr>
    <w:r>
      <w:rPr>
        <w:sz w:val="14"/>
      </w:rPr>
      <w:t xml:space="preserve">Putzmeister AG  </w:t>
    </w:r>
    <w:r>
      <w:rPr>
        <w:rFonts w:ascii="Symbol" w:eastAsia="Symbol" w:hAnsi="Symbol" w:cs="Symbol"/>
        <w:sz w:val="14"/>
      </w:rPr>
      <w:t>·</w:t>
    </w:r>
    <w:r>
      <w:rPr>
        <w:sz w:val="14"/>
      </w:rPr>
      <w:t xml:space="preserve">  Postfach 2152  </w:t>
    </w:r>
    <w:r>
      <w:rPr>
        <w:rFonts w:ascii="Symbol" w:eastAsia="Symbol" w:hAnsi="Symbol" w:cs="Symbol"/>
        <w:sz w:val="14"/>
      </w:rPr>
      <w:t>·</w:t>
    </w:r>
    <w:r>
      <w:rPr>
        <w:sz w:val="14"/>
      </w:rPr>
      <w:t xml:space="preserve">  D-72629 Aichtal  </w:t>
    </w:r>
    <w:r>
      <w:rPr>
        <w:rFonts w:ascii="Symbol" w:eastAsia="Symbol" w:hAnsi="Symbol" w:cs="Symbol"/>
        <w:sz w:val="14"/>
      </w:rPr>
      <w:t>·</w:t>
    </w:r>
    <w:r>
      <w:rPr>
        <w:sz w:val="14"/>
      </w:rPr>
      <w:t xml:space="preserve">  Tel. (07127)599-0  </w:t>
    </w:r>
    <w:r>
      <w:rPr>
        <w:rFonts w:ascii="Symbol" w:eastAsia="Symbol" w:hAnsi="Symbol" w:cs="Symbol"/>
        <w:sz w:val="14"/>
      </w:rPr>
      <w:t>·</w:t>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7D443" w14:textId="77777777" w:rsidR="00CD63E2" w:rsidRDefault="00CD63E2">
      <w:r>
        <w:separator/>
      </w:r>
    </w:p>
  </w:footnote>
  <w:footnote w:type="continuationSeparator" w:id="0">
    <w:p w14:paraId="59E2CDA4" w14:textId="77777777" w:rsidR="00CD63E2" w:rsidRDefault="00CD63E2">
      <w:r>
        <w:continuationSeparator/>
      </w:r>
    </w:p>
  </w:footnote>
  <w:footnote w:type="continuationNotice" w:id="1">
    <w:p w14:paraId="0120BC94" w14:textId="77777777" w:rsidR="00CD63E2" w:rsidRDefault="00CD63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259D9EE6"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A017B6">
      <w:rPr>
        <w:noProof/>
        <w:sz w:val="12"/>
      </w:rPr>
      <w:t>L:\PMH\MRKT\pub\Presse- und Öffentlichkeitsarbeit\Presse-Informationen\Presseinformationen\Vorlage_PMH_Presseinfo_D.doc</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0B178B">
      <w:rPr>
        <w:noProof/>
      </w:rPr>
      <w:t>2025-03-17</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77777777" w:rsidR="007A7AE4" w:rsidRPr="00E30B18" w:rsidRDefault="007A7AE4" w:rsidP="009D0413">
    <w:pPr>
      <w:pStyle w:val="Kopfzeile"/>
      <w:jc w:val="right"/>
    </w:pPr>
    <w:r>
      <w:fldChar w:fldCharType="begin"/>
    </w:r>
    <w:r w:rsidRPr="00E30B18">
      <w:instrText xml:space="preserve"> REF nr \* MERGEFORMAT </w:instrText>
    </w:r>
    <w:r>
      <w:fldChar w:fldCharType="separate"/>
    </w:r>
    <w:r w:rsidR="00A017B6">
      <w:rPr>
        <w:b/>
        <w:bCs/>
      </w:rPr>
      <w:t>Fehler! Verweisquelle konnte nicht gefunden werden.</w:t>
    </w:r>
    <w:r>
      <w:fldChar w:fldCharType="end"/>
    </w:r>
    <w:r w:rsidRPr="00E30B18">
      <w:t xml:space="preserve"> </w:t>
    </w:r>
  </w:p>
  <w:p w14:paraId="373F8BF9" w14:textId="77777777"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A017B6">
      <w:rPr>
        <w:b/>
        <w:bCs/>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77777777" w:rsidR="00290E1B" w:rsidRDefault="00A8222A">
    <w:pPr>
      <w:pStyle w:val="Kopfzeile"/>
      <w:pBdr>
        <w:bottom w:val="single" w:sz="6" w:space="1" w:color="auto"/>
      </w:pBdr>
    </w:pPr>
    <w:r>
      <w:rPr>
        <w:noProof/>
      </w:rPr>
      <mc:AlternateContent>
        <mc:Choice Requires="wpc">
          <w:drawing>
            <wp:anchor distT="0" distB="0" distL="114300" distR="114300" simplePos="0" relativeHeight="251658240"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8240"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A017B6">
      <w:rPr>
        <w:noProof/>
        <w:sz w:val="12"/>
        <w:szCs w:val="12"/>
      </w:rPr>
      <w:t>L:\PMH\MRKT\pub\Presse- und Öffentlichkeitsarbeit\Presse-Informationen\Presseinformationen\Vorlage_PMH_Presseinfo_D.doc</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A017B6">
      <w:rPr>
        <w:noProof/>
      </w:rPr>
      <w:t>2012-11-30</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D0D53"/>
    <w:multiLevelType w:val="hybridMultilevel"/>
    <w:tmpl w:val="DB2E1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5B7617"/>
    <w:multiLevelType w:val="hybridMultilevel"/>
    <w:tmpl w:val="2318D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346FA2"/>
    <w:multiLevelType w:val="multilevel"/>
    <w:tmpl w:val="EF22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44215CF"/>
    <w:multiLevelType w:val="hybridMultilevel"/>
    <w:tmpl w:val="73B09E52"/>
    <w:lvl w:ilvl="0" w:tplc="1FCC5F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966A41"/>
    <w:multiLevelType w:val="hybridMultilevel"/>
    <w:tmpl w:val="3D320828"/>
    <w:lvl w:ilvl="0" w:tplc="1FCC5F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254AF7"/>
    <w:multiLevelType w:val="hybridMultilevel"/>
    <w:tmpl w:val="3C8651CA"/>
    <w:lvl w:ilvl="0" w:tplc="1FCC5F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776418"/>
    <w:multiLevelType w:val="hybridMultilevel"/>
    <w:tmpl w:val="641C0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C61ED8"/>
    <w:multiLevelType w:val="multilevel"/>
    <w:tmpl w:val="0F268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42135BE"/>
    <w:multiLevelType w:val="hybridMultilevel"/>
    <w:tmpl w:val="126E6768"/>
    <w:lvl w:ilvl="0" w:tplc="1FCC5F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5F0A9D"/>
    <w:multiLevelType w:val="hybridMultilevel"/>
    <w:tmpl w:val="A48ABA4A"/>
    <w:lvl w:ilvl="0" w:tplc="383237A8">
      <w:start w:val="1"/>
      <w:numFmt w:val="bullet"/>
      <w:lvlText w:val=""/>
      <w:lvlJc w:val="left"/>
      <w:pPr>
        <w:tabs>
          <w:tab w:val="num" w:pos="720"/>
        </w:tabs>
        <w:ind w:left="720" w:hanging="360"/>
      </w:pPr>
      <w:rPr>
        <w:rFonts w:ascii="Wingdings" w:hAnsi="Wingdings" w:hint="default"/>
      </w:rPr>
    </w:lvl>
    <w:lvl w:ilvl="1" w:tplc="7A9C25B4" w:tentative="1">
      <w:start w:val="1"/>
      <w:numFmt w:val="bullet"/>
      <w:lvlText w:val=""/>
      <w:lvlJc w:val="left"/>
      <w:pPr>
        <w:tabs>
          <w:tab w:val="num" w:pos="1440"/>
        </w:tabs>
        <w:ind w:left="1440" w:hanging="360"/>
      </w:pPr>
      <w:rPr>
        <w:rFonts w:ascii="Wingdings" w:hAnsi="Wingdings" w:hint="default"/>
      </w:rPr>
    </w:lvl>
    <w:lvl w:ilvl="2" w:tplc="CF9C2ADA" w:tentative="1">
      <w:start w:val="1"/>
      <w:numFmt w:val="bullet"/>
      <w:lvlText w:val=""/>
      <w:lvlJc w:val="left"/>
      <w:pPr>
        <w:tabs>
          <w:tab w:val="num" w:pos="2160"/>
        </w:tabs>
        <w:ind w:left="2160" w:hanging="360"/>
      </w:pPr>
      <w:rPr>
        <w:rFonts w:ascii="Wingdings" w:hAnsi="Wingdings" w:hint="default"/>
      </w:rPr>
    </w:lvl>
    <w:lvl w:ilvl="3" w:tplc="3C54B214" w:tentative="1">
      <w:start w:val="1"/>
      <w:numFmt w:val="bullet"/>
      <w:lvlText w:val=""/>
      <w:lvlJc w:val="left"/>
      <w:pPr>
        <w:tabs>
          <w:tab w:val="num" w:pos="2880"/>
        </w:tabs>
        <w:ind w:left="2880" w:hanging="360"/>
      </w:pPr>
      <w:rPr>
        <w:rFonts w:ascii="Wingdings" w:hAnsi="Wingdings" w:hint="default"/>
      </w:rPr>
    </w:lvl>
    <w:lvl w:ilvl="4" w:tplc="31EA5FD6" w:tentative="1">
      <w:start w:val="1"/>
      <w:numFmt w:val="bullet"/>
      <w:lvlText w:val=""/>
      <w:lvlJc w:val="left"/>
      <w:pPr>
        <w:tabs>
          <w:tab w:val="num" w:pos="3600"/>
        </w:tabs>
        <w:ind w:left="3600" w:hanging="360"/>
      </w:pPr>
      <w:rPr>
        <w:rFonts w:ascii="Wingdings" w:hAnsi="Wingdings" w:hint="default"/>
      </w:rPr>
    </w:lvl>
    <w:lvl w:ilvl="5" w:tplc="114043B8" w:tentative="1">
      <w:start w:val="1"/>
      <w:numFmt w:val="bullet"/>
      <w:lvlText w:val=""/>
      <w:lvlJc w:val="left"/>
      <w:pPr>
        <w:tabs>
          <w:tab w:val="num" w:pos="4320"/>
        </w:tabs>
        <w:ind w:left="4320" w:hanging="360"/>
      </w:pPr>
      <w:rPr>
        <w:rFonts w:ascii="Wingdings" w:hAnsi="Wingdings" w:hint="default"/>
      </w:rPr>
    </w:lvl>
    <w:lvl w:ilvl="6" w:tplc="665670C8" w:tentative="1">
      <w:start w:val="1"/>
      <w:numFmt w:val="bullet"/>
      <w:lvlText w:val=""/>
      <w:lvlJc w:val="left"/>
      <w:pPr>
        <w:tabs>
          <w:tab w:val="num" w:pos="5040"/>
        </w:tabs>
        <w:ind w:left="5040" w:hanging="360"/>
      </w:pPr>
      <w:rPr>
        <w:rFonts w:ascii="Wingdings" w:hAnsi="Wingdings" w:hint="default"/>
      </w:rPr>
    </w:lvl>
    <w:lvl w:ilvl="7" w:tplc="34866E42" w:tentative="1">
      <w:start w:val="1"/>
      <w:numFmt w:val="bullet"/>
      <w:lvlText w:val=""/>
      <w:lvlJc w:val="left"/>
      <w:pPr>
        <w:tabs>
          <w:tab w:val="num" w:pos="5760"/>
        </w:tabs>
        <w:ind w:left="5760" w:hanging="360"/>
      </w:pPr>
      <w:rPr>
        <w:rFonts w:ascii="Wingdings" w:hAnsi="Wingdings" w:hint="default"/>
      </w:rPr>
    </w:lvl>
    <w:lvl w:ilvl="8" w:tplc="765C1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F145496"/>
    <w:multiLevelType w:val="hybridMultilevel"/>
    <w:tmpl w:val="AD529C6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66B57350"/>
    <w:multiLevelType w:val="hybridMultilevel"/>
    <w:tmpl w:val="3D963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E6F6421"/>
    <w:multiLevelType w:val="hybridMultilevel"/>
    <w:tmpl w:val="2F4CE6E8"/>
    <w:lvl w:ilvl="0" w:tplc="DFC411BE">
      <w:start w:val="1"/>
      <w:numFmt w:val="bullet"/>
      <w:lvlText w:val=""/>
      <w:lvlJc w:val="left"/>
      <w:pPr>
        <w:tabs>
          <w:tab w:val="num" w:pos="720"/>
        </w:tabs>
        <w:ind w:left="720" w:hanging="360"/>
      </w:pPr>
      <w:rPr>
        <w:rFonts w:ascii="Wingdings" w:hAnsi="Wingdings" w:hint="default"/>
      </w:rPr>
    </w:lvl>
    <w:lvl w:ilvl="1" w:tplc="0BFAB89C" w:tentative="1">
      <w:start w:val="1"/>
      <w:numFmt w:val="bullet"/>
      <w:lvlText w:val=""/>
      <w:lvlJc w:val="left"/>
      <w:pPr>
        <w:tabs>
          <w:tab w:val="num" w:pos="1440"/>
        </w:tabs>
        <w:ind w:left="1440" w:hanging="360"/>
      </w:pPr>
      <w:rPr>
        <w:rFonts w:ascii="Wingdings" w:hAnsi="Wingdings" w:hint="default"/>
      </w:rPr>
    </w:lvl>
    <w:lvl w:ilvl="2" w:tplc="E9FAC126" w:tentative="1">
      <w:start w:val="1"/>
      <w:numFmt w:val="bullet"/>
      <w:lvlText w:val=""/>
      <w:lvlJc w:val="left"/>
      <w:pPr>
        <w:tabs>
          <w:tab w:val="num" w:pos="2160"/>
        </w:tabs>
        <w:ind w:left="2160" w:hanging="360"/>
      </w:pPr>
      <w:rPr>
        <w:rFonts w:ascii="Wingdings" w:hAnsi="Wingdings" w:hint="default"/>
      </w:rPr>
    </w:lvl>
    <w:lvl w:ilvl="3" w:tplc="4B124768" w:tentative="1">
      <w:start w:val="1"/>
      <w:numFmt w:val="bullet"/>
      <w:lvlText w:val=""/>
      <w:lvlJc w:val="left"/>
      <w:pPr>
        <w:tabs>
          <w:tab w:val="num" w:pos="2880"/>
        </w:tabs>
        <w:ind w:left="2880" w:hanging="360"/>
      </w:pPr>
      <w:rPr>
        <w:rFonts w:ascii="Wingdings" w:hAnsi="Wingdings" w:hint="default"/>
      </w:rPr>
    </w:lvl>
    <w:lvl w:ilvl="4" w:tplc="F5904EAC" w:tentative="1">
      <w:start w:val="1"/>
      <w:numFmt w:val="bullet"/>
      <w:lvlText w:val=""/>
      <w:lvlJc w:val="left"/>
      <w:pPr>
        <w:tabs>
          <w:tab w:val="num" w:pos="3600"/>
        </w:tabs>
        <w:ind w:left="3600" w:hanging="360"/>
      </w:pPr>
      <w:rPr>
        <w:rFonts w:ascii="Wingdings" w:hAnsi="Wingdings" w:hint="default"/>
      </w:rPr>
    </w:lvl>
    <w:lvl w:ilvl="5" w:tplc="7E88AE34" w:tentative="1">
      <w:start w:val="1"/>
      <w:numFmt w:val="bullet"/>
      <w:lvlText w:val=""/>
      <w:lvlJc w:val="left"/>
      <w:pPr>
        <w:tabs>
          <w:tab w:val="num" w:pos="4320"/>
        </w:tabs>
        <w:ind w:left="4320" w:hanging="360"/>
      </w:pPr>
      <w:rPr>
        <w:rFonts w:ascii="Wingdings" w:hAnsi="Wingdings" w:hint="default"/>
      </w:rPr>
    </w:lvl>
    <w:lvl w:ilvl="6" w:tplc="89608A64" w:tentative="1">
      <w:start w:val="1"/>
      <w:numFmt w:val="bullet"/>
      <w:lvlText w:val=""/>
      <w:lvlJc w:val="left"/>
      <w:pPr>
        <w:tabs>
          <w:tab w:val="num" w:pos="5040"/>
        </w:tabs>
        <w:ind w:left="5040" w:hanging="360"/>
      </w:pPr>
      <w:rPr>
        <w:rFonts w:ascii="Wingdings" w:hAnsi="Wingdings" w:hint="default"/>
      </w:rPr>
    </w:lvl>
    <w:lvl w:ilvl="7" w:tplc="8D6E582A" w:tentative="1">
      <w:start w:val="1"/>
      <w:numFmt w:val="bullet"/>
      <w:lvlText w:val=""/>
      <w:lvlJc w:val="left"/>
      <w:pPr>
        <w:tabs>
          <w:tab w:val="num" w:pos="5760"/>
        </w:tabs>
        <w:ind w:left="5760" w:hanging="360"/>
      </w:pPr>
      <w:rPr>
        <w:rFonts w:ascii="Wingdings" w:hAnsi="Wingdings" w:hint="default"/>
      </w:rPr>
    </w:lvl>
    <w:lvl w:ilvl="8" w:tplc="B67ADCB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F357DC"/>
    <w:multiLevelType w:val="hybridMultilevel"/>
    <w:tmpl w:val="BF640C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6845218">
    <w:abstractNumId w:val="4"/>
  </w:num>
  <w:num w:numId="2" w16cid:durableId="369382294">
    <w:abstractNumId w:val="16"/>
  </w:num>
  <w:num w:numId="3" w16cid:durableId="773866073">
    <w:abstractNumId w:val="12"/>
  </w:num>
  <w:num w:numId="4" w16cid:durableId="188106585">
    <w:abstractNumId w:val="19"/>
  </w:num>
  <w:num w:numId="5" w16cid:durableId="1404450399">
    <w:abstractNumId w:val="20"/>
  </w:num>
  <w:num w:numId="6" w16cid:durableId="56826036">
    <w:abstractNumId w:val="25"/>
  </w:num>
  <w:num w:numId="7" w16cid:durableId="2036497483">
    <w:abstractNumId w:val="11"/>
  </w:num>
  <w:num w:numId="8" w16cid:durableId="1961690639">
    <w:abstractNumId w:val="18"/>
  </w:num>
  <w:num w:numId="9" w16cid:durableId="2018995188">
    <w:abstractNumId w:val="9"/>
  </w:num>
  <w:num w:numId="10" w16cid:durableId="41486850">
    <w:abstractNumId w:val="14"/>
  </w:num>
  <w:num w:numId="11" w16cid:durableId="131290034">
    <w:abstractNumId w:val="2"/>
  </w:num>
  <w:num w:numId="12" w16cid:durableId="2020423370">
    <w:abstractNumId w:val="3"/>
  </w:num>
  <w:num w:numId="13" w16cid:durableId="1211723698">
    <w:abstractNumId w:val="17"/>
  </w:num>
  <w:num w:numId="14" w16cid:durableId="224221334">
    <w:abstractNumId w:val="23"/>
  </w:num>
  <w:num w:numId="15" w16cid:durableId="543521094">
    <w:abstractNumId w:val="10"/>
  </w:num>
  <w:num w:numId="16" w16cid:durableId="436675762">
    <w:abstractNumId w:val="24"/>
  </w:num>
  <w:num w:numId="17" w16cid:durableId="853884368">
    <w:abstractNumId w:val="0"/>
  </w:num>
  <w:num w:numId="18" w16cid:durableId="1158810244">
    <w:abstractNumId w:val="5"/>
  </w:num>
  <w:num w:numId="19" w16cid:durableId="558711857">
    <w:abstractNumId w:val="13"/>
  </w:num>
  <w:num w:numId="20" w16cid:durableId="501970638">
    <w:abstractNumId w:val="1"/>
  </w:num>
  <w:num w:numId="21" w16cid:durableId="2034458412">
    <w:abstractNumId w:val="21"/>
  </w:num>
  <w:num w:numId="22" w16cid:durableId="253126318">
    <w:abstractNumId w:val="22"/>
  </w:num>
  <w:num w:numId="23" w16cid:durableId="516844314">
    <w:abstractNumId w:val="6"/>
  </w:num>
  <w:num w:numId="24" w16cid:durableId="2134522357">
    <w:abstractNumId w:val="8"/>
  </w:num>
  <w:num w:numId="25" w16cid:durableId="1854681075">
    <w:abstractNumId w:val="7"/>
  </w:num>
  <w:num w:numId="26" w16cid:durableId="15191537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44C"/>
    <w:rsid w:val="00005C91"/>
    <w:rsid w:val="00006A82"/>
    <w:rsid w:val="00006EB2"/>
    <w:rsid w:val="00007310"/>
    <w:rsid w:val="00011A32"/>
    <w:rsid w:val="00013CEB"/>
    <w:rsid w:val="00016F1D"/>
    <w:rsid w:val="000173A8"/>
    <w:rsid w:val="00017F79"/>
    <w:rsid w:val="000200A7"/>
    <w:rsid w:val="000229FA"/>
    <w:rsid w:val="00023793"/>
    <w:rsid w:val="00024577"/>
    <w:rsid w:val="00025EDC"/>
    <w:rsid w:val="00027811"/>
    <w:rsid w:val="00032D48"/>
    <w:rsid w:val="00035E1E"/>
    <w:rsid w:val="00041B3D"/>
    <w:rsid w:val="00041DB4"/>
    <w:rsid w:val="0004777F"/>
    <w:rsid w:val="00055DA4"/>
    <w:rsid w:val="00057598"/>
    <w:rsid w:val="000614D8"/>
    <w:rsid w:val="00066469"/>
    <w:rsid w:val="00067B87"/>
    <w:rsid w:val="00076353"/>
    <w:rsid w:val="00082938"/>
    <w:rsid w:val="00083BC3"/>
    <w:rsid w:val="00084CA4"/>
    <w:rsid w:val="000929C9"/>
    <w:rsid w:val="00093259"/>
    <w:rsid w:val="00094E43"/>
    <w:rsid w:val="00095EEC"/>
    <w:rsid w:val="000A70BE"/>
    <w:rsid w:val="000A7A9E"/>
    <w:rsid w:val="000B178B"/>
    <w:rsid w:val="000B5C44"/>
    <w:rsid w:val="000C029C"/>
    <w:rsid w:val="000C1008"/>
    <w:rsid w:val="000C1A8A"/>
    <w:rsid w:val="000C27D3"/>
    <w:rsid w:val="000C35B6"/>
    <w:rsid w:val="000C3684"/>
    <w:rsid w:val="000C52FB"/>
    <w:rsid w:val="000C7182"/>
    <w:rsid w:val="000D1A11"/>
    <w:rsid w:val="000D5688"/>
    <w:rsid w:val="000E0136"/>
    <w:rsid w:val="000E32F0"/>
    <w:rsid w:val="000E506F"/>
    <w:rsid w:val="000F1A87"/>
    <w:rsid w:val="000F3F76"/>
    <w:rsid w:val="000F7177"/>
    <w:rsid w:val="000F75DD"/>
    <w:rsid w:val="00101B59"/>
    <w:rsid w:val="00106276"/>
    <w:rsid w:val="00107E9C"/>
    <w:rsid w:val="00113EAD"/>
    <w:rsid w:val="00126AB2"/>
    <w:rsid w:val="00127637"/>
    <w:rsid w:val="00134044"/>
    <w:rsid w:val="001357E5"/>
    <w:rsid w:val="00136D7B"/>
    <w:rsid w:val="00141E38"/>
    <w:rsid w:val="00141FFB"/>
    <w:rsid w:val="001421B6"/>
    <w:rsid w:val="00142340"/>
    <w:rsid w:val="00145DE7"/>
    <w:rsid w:val="001527B0"/>
    <w:rsid w:val="001565B2"/>
    <w:rsid w:val="00164468"/>
    <w:rsid w:val="001661E5"/>
    <w:rsid w:val="00177C0F"/>
    <w:rsid w:val="00183294"/>
    <w:rsid w:val="001841BF"/>
    <w:rsid w:val="00190A8E"/>
    <w:rsid w:val="00196ADE"/>
    <w:rsid w:val="001A08D7"/>
    <w:rsid w:val="001A17C8"/>
    <w:rsid w:val="001A21B6"/>
    <w:rsid w:val="001A2A1A"/>
    <w:rsid w:val="001A3E08"/>
    <w:rsid w:val="001A50AB"/>
    <w:rsid w:val="001A7DD6"/>
    <w:rsid w:val="001B4256"/>
    <w:rsid w:val="001B43B0"/>
    <w:rsid w:val="001D0722"/>
    <w:rsid w:val="001D3C1C"/>
    <w:rsid w:val="001D3FFF"/>
    <w:rsid w:val="001D41E1"/>
    <w:rsid w:val="001D4EB3"/>
    <w:rsid w:val="001D6789"/>
    <w:rsid w:val="001D6D26"/>
    <w:rsid w:val="001D7FB7"/>
    <w:rsid w:val="001E1156"/>
    <w:rsid w:val="001E55DF"/>
    <w:rsid w:val="001E65D6"/>
    <w:rsid w:val="001E7626"/>
    <w:rsid w:val="001F17B9"/>
    <w:rsid w:val="001F2002"/>
    <w:rsid w:val="001F25A3"/>
    <w:rsid w:val="001F5F86"/>
    <w:rsid w:val="002034FF"/>
    <w:rsid w:val="00217C0A"/>
    <w:rsid w:val="002204BB"/>
    <w:rsid w:val="00220F06"/>
    <w:rsid w:val="002275DC"/>
    <w:rsid w:val="00235AD2"/>
    <w:rsid w:val="00237511"/>
    <w:rsid w:val="0024021D"/>
    <w:rsid w:val="002519BA"/>
    <w:rsid w:val="002524A9"/>
    <w:rsid w:val="00253F64"/>
    <w:rsid w:val="002540C7"/>
    <w:rsid w:val="00254EF9"/>
    <w:rsid w:val="00256C9E"/>
    <w:rsid w:val="00257077"/>
    <w:rsid w:val="00261286"/>
    <w:rsid w:val="00266E5B"/>
    <w:rsid w:val="00270002"/>
    <w:rsid w:val="00272EAD"/>
    <w:rsid w:val="00272F2A"/>
    <w:rsid w:val="00273683"/>
    <w:rsid w:val="00275829"/>
    <w:rsid w:val="002857A3"/>
    <w:rsid w:val="00290026"/>
    <w:rsid w:val="00290E02"/>
    <w:rsid w:val="00290E1B"/>
    <w:rsid w:val="00291738"/>
    <w:rsid w:val="00291C68"/>
    <w:rsid w:val="002945AC"/>
    <w:rsid w:val="002A01A2"/>
    <w:rsid w:val="002A23D5"/>
    <w:rsid w:val="002A5B7B"/>
    <w:rsid w:val="002A6024"/>
    <w:rsid w:val="002A6DD3"/>
    <w:rsid w:val="002B14A2"/>
    <w:rsid w:val="002B1FC6"/>
    <w:rsid w:val="002B3AD0"/>
    <w:rsid w:val="002B4AA5"/>
    <w:rsid w:val="002B630E"/>
    <w:rsid w:val="002C09E4"/>
    <w:rsid w:val="002C0F58"/>
    <w:rsid w:val="002C4233"/>
    <w:rsid w:val="002D458D"/>
    <w:rsid w:val="002D646F"/>
    <w:rsid w:val="002E0081"/>
    <w:rsid w:val="002E0D27"/>
    <w:rsid w:val="002E4621"/>
    <w:rsid w:val="002E6951"/>
    <w:rsid w:val="002F2465"/>
    <w:rsid w:val="00300D85"/>
    <w:rsid w:val="003045EC"/>
    <w:rsid w:val="00305CFB"/>
    <w:rsid w:val="00312E79"/>
    <w:rsid w:val="00313B32"/>
    <w:rsid w:val="00316D80"/>
    <w:rsid w:val="003210CE"/>
    <w:rsid w:val="00325602"/>
    <w:rsid w:val="00335008"/>
    <w:rsid w:val="00335077"/>
    <w:rsid w:val="00336DD6"/>
    <w:rsid w:val="00336F0B"/>
    <w:rsid w:val="00347989"/>
    <w:rsid w:val="00352C8A"/>
    <w:rsid w:val="0035604C"/>
    <w:rsid w:val="00360279"/>
    <w:rsid w:val="003609D9"/>
    <w:rsid w:val="00363987"/>
    <w:rsid w:val="00364EF9"/>
    <w:rsid w:val="003672B1"/>
    <w:rsid w:val="00370CCB"/>
    <w:rsid w:val="003737C6"/>
    <w:rsid w:val="00374469"/>
    <w:rsid w:val="003752CD"/>
    <w:rsid w:val="003777DE"/>
    <w:rsid w:val="00386F49"/>
    <w:rsid w:val="00392465"/>
    <w:rsid w:val="00392BB2"/>
    <w:rsid w:val="003A3AA0"/>
    <w:rsid w:val="003A6C8A"/>
    <w:rsid w:val="003ABCC5"/>
    <w:rsid w:val="003B49CD"/>
    <w:rsid w:val="003B4D03"/>
    <w:rsid w:val="003B5449"/>
    <w:rsid w:val="003B5596"/>
    <w:rsid w:val="003B5D39"/>
    <w:rsid w:val="003B6958"/>
    <w:rsid w:val="003C2922"/>
    <w:rsid w:val="003D1B3B"/>
    <w:rsid w:val="003D7CFF"/>
    <w:rsid w:val="003E3C52"/>
    <w:rsid w:val="003E77E3"/>
    <w:rsid w:val="003F4B63"/>
    <w:rsid w:val="004023DA"/>
    <w:rsid w:val="00403637"/>
    <w:rsid w:val="004069F3"/>
    <w:rsid w:val="004113B2"/>
    <w:rsid w:val="004172CF"/>
    <w:rsid w:val="00422626"/>
    <w:rsid w:val="004311AF"/>
    <w:rsid w:val="00436D4E"/>
    <w:rsid w:val="004373F7"/>
    <w:rsid w:val="00440E9B"/>
    <w:rsid w:val="004539F1"/>
    <w:rsid w:val="0045486B"/>
    <w:rsid w:val="004620FF"/>
    <w:rsid w:val="004633EF"/>
    <w:rsid w:val="0046587D"/>
    <w:rsid w:val="00466674"/>
    <w:rsid w:val="00466CF8"/>
    <w:rsid w:val="0047366D"/>
    <w:rsid w:val="0047445B"/>
    <w:rsid w:val="00476963"/>
    <w:rsid w:val="00477EF0"/>
    <w:rsid w:val="004852DF"/>
    <w:rsid w:val="00485A24"/>
    <w:rsid w:val="0049280A"/>
    <w:rsid w:val="00496707"/>
    <w:rsid w:val="004A046F"/>
    <w:rsid w:val="004A098A"/>
    <w:rsid w:val="004A2E7F"/>
    <w:rsid w:val="004B31C8"/>
    <w:rsid w:val="004C1C5F"/>
    <w:rsid w:val="004C51D4"/>
    <w:rsid w:val="004D1355"/>
    <w:rsid w:val="004D2E54"/>
    <w:rsid w:val="004D595A"/>
    <w:rsid w:val="004D5F1B"/>
    <w:rsid w:val="004E0221"/>
    <w:rsid w:val="004E2CCE"/>
    <w:rsid w:val="004E3DDF"/>
    <w:rsid w:val="004E420C"/>
    <w:rsid w:val="004E5241"/>
    <w:rsid w:val="004F0F65"/>
    <w:rsid w:val="004F6002"/>
    <w:rsid w:val="004F71E5"/>
    <w:rsid w:val="005008F3"/>
    <w:rsid w:val="005015FD"/>
    <w:rsid w:val="0050197E"/>
    <w:rsid w:val="00503162"/>
    <w:rsid w:val="00505E64"/>
    <w:rsid w:val="00506F16"/>
    <w:rsid w:val="005129A1"/>
    <w:rsid w:val="0051455F"/>
    <w:rsid w:val="00520B0D"/>
    <w:rsid w:val="00523BAA"/>
    <w:rsid w:val="005265C9"/>
    <w:rsid w:val="00532524"/>
    <w:rsid w:val="0053349D"/>
    <w:rsid w:val="00535B2D"/>
    <w:rsid w:val="00536625"/>
    <w:rsid w:val="005373DF"/>
    <w:rsid w:val="00546E00"/>
    <w:rsid w:val="00551BED"/>
    <w:rsid w:val="00554C9D"/>
    <w:rsid w:val="00556D5F"/>
    <w:rsid w:val="00557C35"/>
    <w:rsid w:val="00562C1F"/>
    <w:rsid w:val="00564BB4"/>
    <w:rsid w:val="0056583F"/>
    <w:rsid w:val="00570379"/>
    <w:rsid w:val="00570BB3"/>
    <w:rsid w:val="0057157F"/>
    <w:rsid w:val="00572FA6"/>
    <w:rsid w:val="00573CB4"/>
    <w:rsid w:val="00574406"/>
    <w:rsid w:val="0057499C"/>
    <w:rsid w:val="00575338"/>
    <w:rsid w:val="00580BF8"/>
    <w:rsid w:val="00580DB5"/>
    <w:rsid w:val="00585521"/>
    <w:rsid w:val="005908D3"/>
    <w:rsid w:val="00595467"/>
    <w:rsid w:val="005978F6"/>
    <w:rsid w:val="005A2A43"/>
    <w:rsid w:val="005A3939"/>
    <w:rsid w:val="005A5D82"/>
    <w:rsid w:val="005B184F"/>
    <w:rsid w:val="005B4977"/>
    <w:rsid w:val="005B4AE3"/>
    <w:rsid w:val="005B678D"/>
    <w:rsid w:val="005B7A13"/>
    <w:rsid w:val="005C1EB1"/>
    <w:rsid w:val="005C388C"/>
    <w:rsid w:val="005C5E9B"/>
    <w:rsid w:val="005C7EBA"/>
    <w:rsid w:val="005D0F03"/>
    <w:rsid w:val="005D2ABB"/>
    <w:rsid w:val="005D7CEB"/>
    <w:rsid w:val="005E029D"/>
    <w:rsid w:val="005E4A35"/>
    <w:rsid w:val="005F61F4"/>
    <w:rsid w:val="005F7FCC"/>
    <w:rsid w:val="006001AB"/>
    <w:rsid w:val="0060207B"/>
    <w:rsid w:val="006028EF"/>
    <w:rsid w:val="006046B4"/>
    <w:rsid w:val="00605421"/>
    <w:rsid w:val="00611056"/>
    <w:rsid w:val="00613288"/>
    <w:rsid w:val="00614505"/>
    <w:rsid w:val="00614E51"/>
    <w:rsid w:val="00615150"/>
    <w:rsid w:val="00622A56"/>
    <w:rsid w:val="00631564"/>
    <w:rsid w:val="00633611"/>
    <w:rsid w:val="006448EA"/>
    <w:rsid w:val="00647578"/>
    <w:rsid w:val="00651DD3"/>
    <w:rsid w:val="00652400"/>
    <w:rsid w:val="00654E00"/>
    <w:rsid w:val="00661BBC"/>
    <w:rsid w:val="00661D36"/>
    <w:rsid w:val="006646D6"/>
    <w:rsid w:val="00664A75"/>
    <w:rsid w:val="00664E67"/>
    <w:rsid w:val="00667F0E"/>
    <w:rsid w:val="00670FF8"/>
    <w:rsid w:val="00680202"/>
    <w:rsid w:val="00680FBC"/>
    <w:rsid w:val="00681E87"/>
    <w:rsid w:val="00684CE9"/>
    <w:rsid w:val="0068617F"/>
    <w:rsid w:val="00690FCC"/>
    <w:rsid w:val="00692D2D"/>
    <w:rsid w:val="006949C8"/>
    <w:rsid w:val="006A7D59"/>
    <w:rsid w:val="006B0497"/>
    <w:rsid w:val="006B430E"/>
    <w:rsid w:val="006B5A97"/>
    <w:rsid w:val="006B5D54"/>
    <w:rsid w:val="006B6688"/>
    <w:rsid w:val="006B6D36"/>
    <w:rsid w:val="006C47C3"/>
    <w:rsid w:val="006C5DBF"/>
    <w:rsid w:val="006D50D9"/>
    <w:rsid w:val="006D733A"/>
    <w:rsid w:val="006E297B"/>
    <w:rsid w:val="006F0038"/>
    <w:rsid w:val="006F11C3"/>
    <w:rsid w:val="006F1BE6"/>
    <w:rsid w:val="006F22F5"/>
    <w:rsid w:val="006F7455"/>
    <w:rsid w:val="0070122C"/>
    <w:rsid w:val="00701BD7"/>
    <w:rsid w:val="00702DD9"/>
    <w:rsid w:val="007053AE"/>
    <w:rsid w:val="00705C1A"/>
    <w:rsid w:val="0072223D"/>
    <w:rsid w:val="00722E41"/>
    <w:rsid w:val="00723D25"/>
    <w:rsid w:val="00724A2B"/>
    <w:rsid w:val="00727728"/>
    <w:rsid w:val="007279AE"/>
    <w:rsid w:val="00733A33"/>
    <w:rsid w:val="007355E6"/>
    <w:rsid w:val="00741470"/>
    <w:rsid w:val="00742BE4"/>
    <w:rsid w:val="007447EB"/>
    <w:rsid w:val="00744B5B"/>
    <w:rsid w:val="00747EC9"/>
    <w:rsid w:val="0075697D"/>
    <w:rsid w:val="00756E2F"/>
    <w:rsid w:val="0076314B"/>
    <w:rsid w:val="007645A6"/>
    <w:rsid w:val="007661B1"/>
    <w:rsid w:val="0077183E"/>
    <w:rsid w:val="007744C6"/>
    <w:rsid w:val="00775682"/>
    <w:rsid w:val="00782BF6"/>
    <w:rsid w:val="007832C7"/>
    <w:rsid w:val="00784735"/>
    <w:rsid w:val="00790358"/>
    <w:rsid w:val="00791ED4"/>
    <w:rsid w:val="007934EF"/>
    <w:rsid w:val="007958DE"/>
    <w:rsid w:val="00795CEE"/>
    <w:rsid w:val="007975B7"/>
    <w:rsid w:val="007A0F3C"/>
    <w:rsid w:val="007A3071"/>
    <w:rsid w:val="007A7AE4"/>
    <w:rsid w:val="007B0856"/>
    <w:rsid w:val="007B1193"/>
    <w:rsid w:val="007B1AB7"/>
    <w:rsid w:val="007B4254"/>
    <w:rsid w:val="007B6BDD"/>
    <w:rsid w:val="007C5636"/>
    <w:rsid w:val="007C7620"/>
    <w:rsid w:val="007C774F"/>
    <w:rsid w:val="007D29D1"/>
    <w:rsid w:val="007D658D"/>
    <w:rsid w:val="007D6B65"/>
    <w:rsid w:val="007E10B4"/>
    <w:rsid w:val="007E3014"/>
    <w:rsid w:val="007E7B3B"/>
    <w:rsid w:val="007F4E39"/>
    <w:rsid w:val="00800AC3"/>
    <w:rsid w:val="00801ECB"/>
    <w:rsid w:val="008042E6"/>
    <w:rsid w:val="0081241A"/>
    <w:rsid w:val="00813D04"/>
    <w:rsid w:val="00815AD4"/>
    <w:rsid w:val="00831DF1"/>
    <w:rsid w:val="00832992"/>
    <w:rsid w:val="00832EA5"/>
    <w:rsid w:val="00840C27"/>
    <w:rsid w:val="00843A20"/>
    <w:rsid w:val="00845152"/>
    <w:rsid w:val="00850083"/>
    <w:rsid w:val="00850828"/>
    <w:rsid w:val="00852F9F"/>
    <w:rsid w:val="0085497E"/>
    <w:rsid w:val="0085696C"/>
    <w:rsid w:val="00861BD3"/>
    <w:rsid w:val="00862CF4"/>
    <w:rsid w:val="0086475C"/>
    <w:rsid w:val="0086631E"/>
    <w:rsid w:val="00866531"/>
    <w:rsid w:val="00866D0A"/>
    <w:rsid w:val="008674F1"/>
    <w:rsid w:val="00881E4E"/>
    <w:rsid w:val="00882590"/>
    <w:rsid w:val="0088468A"/>
    <w:rsid w:val="00890A46"/>
    <w:rsid w:val="00892DF3"/>
    <w:rsid w:val="00892F40"/>
    <w:rsid w:val="008A2BE7"/>
    <w:rsid w:val="008A5962"/>
    <w:rsid w:val="008A708F"/>
    <w:rsid w:val="008B07AD"/>
    <w:rsid w:val="008B2EDA"/>
    <w:rsid w:val="008B3CB8"/>
    <w:rsid w:val="008B6960"/>
    <w:rsid w:val="008C0530"/>
    <w:rsid w:val="008C1B78"/>
    <w:rsid w:val="008C1F94"/>
    <w:rsid w:val="008C2E40"/>
    <w:rsid w:val="008C6250"/>
    <w:rsid w:val="008D381F"/>
    <w:rsid w:val="008D7747"/>
    <w:rsid w:val="008E0685"/>
    <w:rsid w:val="008E6612"/>
    <w:rsid w:val="008E693A"/>
    <w:rsid w:val="008F5FFC"/>
    <w:rsid w:val="008F752E"/>
    <w:rsid w:val="00901CFE"/>
    <w:rsid w:val="0090434A"/>
    <w:rsid w:val="00905C49"/>
    <w:rsid w:val="0090782D"/>
    <w:rsid w:val="00913C8F"/>
    <w:rsid w:val="00917EEB"/>
    <w:rsid w:val="00920012"/>
    <w:rsid w:val="009220B6"/>
    <w:rsid w:val="00924183"/>
    <w:rsid w:val="00934899"/>
    <w:rsid w:val="00942FF4"/>
    <w:rsid w:val="0094559E"/>
    <w:rsid w:val="00951347"/>
    <w:rsid w:val="00951A2C"/>
    <w:rsid w:val="00952FF9"/>
    <w:rsid w:val="0095672B"/>
    <w:rsid w:val="0096263B"/>
    <w:rsid w:val="0096796B"/>
    <w:rsid w:val="00972D8D"/>
    <w:rsid w:val="00973F0A"/>
    <w:rsid w:val="00974099"/>
    <w:rsid w:val="0097437A"/>
    <w:rsid w:val="00974FFC"/>
    <w:rsid w:val="00975067"/>
    <w:rsid w:val="00975D92"/>
    <w:rsid w:val="00975E05"/>
    <w:rsid w:val="00981777"/>
    <w:rsid w:val="009854D4"/>
    <w:rsid w:val="00985C1B"/>
    <w:rsid w:val="00987B74"/>
    <w:rsid w:val="00995E14"/>
    <w:rsid w:val="00996965"/>
    <w:rsid w:val="009977CA"/>
    <w:rsid w:val="009A2AB5"/>
    <w:rsid w:val="009A3958"/>
    <w:rsid w:val="009A4105"/>
    <w:rsid w:val="009B003F"/>
    <w:rsid w:val="009B1924"/>
    <w:rsid w:val="009C02B3"/>
    <w:rsid w:val="009C101A"/>
    <w:rsid w:val="009C58A4"/>
    <w:rsid w:val="009C6A84"/>
    <w:rsid w:val="009D0413"/>
    <w:rsid w:val="009D2853"/>
    <w:rsid w:val="009D2B68"/>
    <w:rsid w:val="009E6431"/>
    <w:rsid w:val="009F2419"/>
    <w:rsid w:val="009F42B8"/>
    <w:rsid w:val="009F44EE"/>
    <w:rsid w:val="009F73FF"/>
    <w:rsid w:val="00A00066"/>
    <w:rsid w:val="00A01296"/>
    <w:rsid w:val="00A017B6"/>
    <w:rsid w:val="00A03BAD"/>
    <w:rsid w:val="00A04B0C"/>
    <w:rsid w:val="00A1057F"/>
    <w:rsid w:val="00A12537"/>
    <w:rsid w:val="00A14B98"/>
    <w:rsid w:val="00A1516F"/>
    <w:rsid w:val="00A15E12"/>
    <w:rsid w:val="00A15E68"/>
    <w:rsid w:val="00A177EE"/>
    <w:rsid w:val="00A24696"/>
    <w:rsid w:val="00A343F7"/>
    <w:rsid w:val="00A35F0F"/>
    <w:rsid w:val="00A3611C"/>
    <w:rsid w:val="00A41678"/>
    <w:rsid w:val="00A42A2A"/>
    <w:rsid w:val="00A44C6C"/>
    <w:rsid w:val="00A47860"/>
    <w:rsid w:val="00A51153"/>
    <w:rsid w:val="00A5241D"/>
    <w:rsid w:val="00A52DA7"/>
    <w:rsid w:val="00A54241"/>
    <w:rsid w:val="00A54299"/>
    <w:rsid w:val="00A60C39"/>
    <w:rsid w:val="00A60C3B"/>
    <w:rsid w:val="00A62AC6"/>
    <w:rsid w:val="00A66627"/>
    <w:rsid w:val="00A71731"/>
    <w:rsid w:val="00A72FD5"/>
    <w:rsid w:val="00A73788"/>
    <w:rsid w:val="00A8222A"/>
    <w:rsid w:val="00A82DEB"/>
    <w:rsid w:val="00A8406B"/>
    <w:rsid w:val="00A9182C"/>
    <w:rsid w:val="00A92FAB"/>
    <w:rsid w:val="00A94EDB"/>
    <w:rsid w:val="00AA252D"/>
    <w:rsid w:val="00AB1CB8"/>
    <w:rsid w:val="00AC07E6"/>
    <w:rsid w:val="00AC18FA"/>
    <w:rsid w:val="00AC3314"/>
    <w:rsid w:val="00AD4C30"/>
    <w:rsid w:val="00AE266C"/>
    <w:rsid w:val="00AE29F3"/>
    <w:rsid w:val="00AE7AEA"/>
    <w:rsid w:val="00AF40F4"/>
    <w:rsid w:val="00AF6D94"/>
    <w:rsid w:val="00B005BA"/>
    <w:rsid w:val="00B01C15"/>
    <w:rsid w:val="00B07ABD"/>
    <w:rsid w:val="00B07C5B"/>
    <w:rsid w:val="00B124A0"/>
    <w:rsid w:val="00B15DB7"/>
    <w:rsid w:val="00B16F52"/>
    <w:rsid w:val="00B23925"/>
    <w:rsid w:val="00B2794A"/>
    <w:rsid w:val="00B308E7"/>
    <w:rsid w:val="00B3221D"/>
    <w:rsid w:val="00B37168"/>
    <w:rsid w:val="00B40F37"/>
    <w:rsid w:val="00B44729"/>
    <w:rsid w:val="00B4553D"/>
    <w:rsid w:val="00B50A07"/>
    <w:rsid w:val="00B54242"/>
    <w:rsid w:val="00B60ABF"/>
    <w:rsid w:val="00B67219"/>
    <w:rsid w:val="00B707CB"/>
    <w:rsid w:val="00B70E14"/>
    <w:rsid w:val="00B71A05"/>
    <w:rsid w:val="00B73911"/>
    <w:rsid w:val="00B802D5"/>
    <w:rsid w:val="00B83BD1"/>
    <w:rsid w:val="00B842A9"/>
    <w:rsid w:val="00B850C9"/>
    <w:rsid w:val="00B94E23"/>
    <w:rsid w:val="00B9555A"/>
    <w:rsid w:val="00B9580A"/>
    <w:rsid w:val="00BA1A29"/>
    <w:rsid w:val="00BA2763"/>
    <w:rsid w:val="00BA5109"/>
    <w:rsid w:val="00BB4901"/>
    <w:rsid w:val="00BB591C"/>
    <w:rsid w:val="00BB6612"/>
    <w:rsid w:val="00BB6844"/>
    <w:rsid w:val="00BB691D"/>
    <w:rsid w:val="00BB7CED"/>
    <w:rsid w:val="00BC3146"/>
    <w:rsid w:val="00BC3A86"/>
    <w:rsid w:val="00BC3CC9"/>
    <w:rsid w:val="00BC7E35"/>
    <w:rsid w:val="00BD0330"/>
    <w:rsid w:val="00BD4F16"/>
    <w:rsid w:val="00BD519A"/>
    <w:rsid w:val="00BD781A"/>
    <w:rsid w:val="00BE0EF7"/>
    <w:rsid w:val="00BE713F"/>
    <w:rsid w:val="00BF324B"/>
    <w:rsid w:val="00BF3462"/>
    <w:rsid w:val="00C04AD3"/>
    <w:rsid w:val="00C05F1B"/>
    <w:rsid w:val="00C077C0"/>
    <w:rsid w:val="00C10BAE"/>
    <w:rsid w:val="00C13365"/>
    <w:rsid w:val="00C166C2"/>
    <w:rsid w:val="00C2151B"/>
    <w:rsid w:val="00C21698"/>
    <w:rsid w:val="00C24067"/>
    <w:rsid w:val="00C24C7D"/>
    <w:rsid w:val="00C33941"/>
    <w:rsid w:val="00C4510B"/>
    <w:rsid w:val="00C4704F"/>
    <w:rsid w:val="00C50D10"/>
    <w:rsid w:val="00C565D9"/>
    <w:rsid w:val="00C60498"/>
    <w:rsid w:val="00C6331B"/>
    <w:rsid w:val="00C63FC0"/>
    <w:rsid w:val="00C65D2A"/>
    <w:rsid w:val="00C70468"/>
    <w:rsid w:val="00C7135B"/>
    <w:rsid w:val="00C71969"/>
    <w:rsid w:val="00C721C1"/>
    <w:rsid w:val="00C73B74"/>
    <w:rsid w:val="00C75EF1"/>
    <w:rsid w:val="00C8232D"/>
    <w:rsid w:val="00C841B2"/>
    <w:rsid w:val="00C9009F"/>
    <w:rsid w:val="00C90F20"/>
    <w:rsid w:val="00C95853"/>
    <w:rsid w:val="00CB2032"/>
    <w:rsid w:val="00CB2365"/>
    <w:rsid w:val="00CB5C54"/>
    <w:rsid w:val="00CC1F89"/>
    <w:rsid w:val="00CD5604"/>
    <w:rsid w:val="00CD63E2"/>
    <w:rsid w:val="00CD6824"/>
    <w:rsid w:val="00CD7989"/>
    <w:rsid w:val="00CE5458"/>
    <w:rsid w:val="00CE67C9"/>
    <w:rsid w:val="00CF3EED"/>
    <w:rsid w:val="00CF7C26"/>
    <w:rsid w:val="00D05F59"/>
    <w:rsid w:val="00D06508"/>
    <w:rsid w:val="00D0798E"/>
    <w:rsid w:val="00D1326A"/>
    <w:rsid w:val="00D1470F"/>
    <w:rsid w:val="00D17FA8"/>
    <w:rsid w:val="00D2347E"/>
    <w:rsid w:val="00D2386E"/>
    <w:rsid w:val="00D23CBF"/>
    <w:rsid w:val="00D2582C"/>
    <w:rsid w:val="00D261DF"/>
    <w:rsid w:val="00D32364"/>
    <w:rsid w:val="00D33707"/>
    <w:rsid w:val="00D34932"/>
    <w:rsid w:val="00D35296"/>
    <w:rsid w:val="00D35730"/>
    <w:rsid w:val="00D378F4"/>
    <w:rsid w:val="00D42F65"/>
    <w:rsid w:val="00D55319"/>
    <w:rsid w:val="00D61C25"/>
    <w:rsid w:val="00D63DA4"/>
    <w:rsid w:val="00D642F4"/>
    <w:rsid w:val="00D7035C"/>
    <w:rsid w:val="00D715C7"/>
    <w:rsid w:val="00D73DFB"/>
    <w:rsid w:val="00D749DE"/>
    <w:rsid w:val="00D74EAB"/>
    <w:rsid w:val="00D86344"/>
    <w:rsid w:val="00D87FB2"/>
    <w:rsid w:val="00D91285"/>
    <w:rsid w:val="00D9438C"/>
    <w:rsid w:val="00DA1AD9"/>
    <w:rsid w:val="00DA5B3F"/>
    <w:rsid w:val="00DC0342"/>
    <w:rsid w:val="00DC12F5"/>
    <w:rsid w:val="00DC305F"/>
    <w:rsid w:val="00DC5BD5"/>
    <w:rsid w:val="00DD5414"/>
    <w:rsid w:val="00DE1BC2"/>
    <w:rsid w:val="00DE27A3"/>
    <w:rsid w:val="00DF00AB"/>
    <w:rsid w:val="00DF0348"/>
    <w:rsid w:val="00DF1A86"/>
    <w:rsid w:val="00DF35C6"/>
    <w:rsid w:val="00DF5BB8"/>
    <w:rsid w:val="00DF7BDB"/>
    <w:rsid w:val="00E01C4F"/>
    <w:rsid w:val="00E01CCF"/>
    <w:rsid w:val="00E058FA"/>
    <w:rsid w:val="00E06C57"/>
    <w:rsid w:val="00E10151"/>
    <w:rsid w:val="00E133A9"/>
    <w:rsid w:val="00E13895"/>
    <w:rsid w:val="00E1444E"/>
    <w:rsid w:val="00E2020A"/>
    <w:rsid w:val="00E202EB"/>
    <w:rsid w:val="00E20A1E"/>
    <w:rsid w:val="00E22E3A"/>
    <w:rsid w:val="00E24A71"/>
    <w:rsid w:val="00E278BA"/>
    <w:rsid w:val="00E30B18"/>
    <w:rsid w:val="00E32FD9"/>
    <w:rsid w:val="00E35076"/>
    <w:rsid w:val="00E40B2A"/>
    <w:rsid w:val="00E525D6"/>
    <w:rsid w:val="00E545B2"/>
    <w:rsid w:val="00E54B8B"/>
    <w:rsid w:val="00E56E43"/>
    <w:rsid w:val="00E6292C"/>
    <w:rsid w:val="00E64B09"/>
    <w:rsid w:val="00E64DB1"/>
    <w:rsid w:val="00E65B81"/>
    <w:rsid w:val="00E66653"/>
    <w:rsid w:val="00E678AE"/>
    <w:rsid w:val="00E71E07"/>
    <w:rsid w:val="00E73EDD"/>
    <w:rsid w:val="00E82DA0"/>
    <w:rsid w:val="00E8668F"/>
    <w:rsid w:val="00E95CF7"/>
    <w:rsid w:val="00EA1E62"/>
    <w:rsid w:val="00EA340B"/>
    <w:rsid w:val="00EA43A2"/>
    <w:rsid w:val="00EB0DE2"/>
    <w:rsid w:val="00EB18CD"/>
    <w:rsid w:val="00EB26A5"/>
    <w:rsid w:val="00EB3C27"/>
    <w:rsid w:val="00EB4EAC"/>
    <w:rsid w:val="00EB5C19"/>
    <w:rsid w:val="00EC0A1F"/>
    <w:rsid w:val="00EC35B5"/>
    <w:rsid w:val="00EC44A6"/>
    <w:rsid w:val="00EC73BA"/>
    <w:rsid w:val="00EE2E65"/>
    <w:rsid w:val="00EE3945"/>
    <w:rsid w:val="00EE63B3"/>
    <w:rsid w:val="00EE7E1A"/>
    <w:rsid w:val="00EF34A1"/>
    <w:rsid w:val="00EF3C72"/>
    <w:rsid w:val="00EF440B"/>
    <w:rsid w:val="00EF4BA8"/>
    <w:rsid w:val="00EF54F8"/>
    <w:rsid w:val="00F0330A"/>
    <w:rsid w:val="00F07947"/>
    <w:rsid w:val="00F21CC2"/>
    <w:rsid w:val="00F23BC2"/>
    <w:rsid w:val="00F24F81"/>
    <w:rsid w:val="00F2639D"/>
    <w:rsid w:val="00F32501"/>
    <w:rsid w:val="00F3714C"/>
    <w:rsid w:val="00F40E50"/>
    <w:rsid w:val="00F42A1F"/>
    <w:rsid w:val="00F567EF"/>
    <w:rsid w:val="00F56D98"/>
    <w:rsid w:val="00F614A6"/>
    <w:rsid w:val="00F6360D"/>
    <w:rsid w:val="00F652A9"/>
    <w:rsid w:val="00F65389"/>
    <w:rsid w:val="00F70344"/>
    <w:rsid w:val="00F70BD5"/>
    <w:rsid w:val="00F72D04"/>
    <w:rsid w:val="00F733CA"/>
    <w:rsid w:val="00F75F99"/>
    <w:rsid w:val="00F80B65"/>
    <w:rsid w:val="00F81F21"/>
    <w:rsid w:val="00F855F8"/>
    <w:rsid w:val="00F90230"/>
    <w:rsid w:val="00F92A70"/>
    <w:rsid w:val="00F95581"/>
    <w:rsid w:val="00F9787F"/>
    <w:rsid w:val="00FA298B"/>
    <w:rsid w:val="00FA455D"/>
    <w:rsid w:val="00FA77E4"/>
    <w:rsid w:val="00FA7B41"/>
    <w:rsid w:val="00FB0EAC"/>
    <w:rsid w:val="00FB40B4"/>
    <w:rsid w:val="00FC0DFA"/>
    <w:rsid w:val="00FC4F29"/>
    <w:rsid w:val="00FD2B8F"/>
    <w:rsid w:val="00FD5284"/>
    <w:rsid w:val="00FE0A90"/>
    <w:rsid w:val="00FE1229"/>
    <w:rsid w:val="00FE5E65"/>
    <w:rsid w:val="00FF1485"/>
    <w:rsid w:val="00FF190A"/>
    <w:rsid w:val="00FF25EA"/>
    <w:rsid w:val="00FF3FB6"/>
    <w:rsid w:val="00FF4DA7"/>
    <w:rsid w:val="00FF56CA"/>
    <w:rsid w:val="0523810B"/>
    <w:rsid w:val="08D29EC5"/>
    <w:rsid w:val="0A7825C3"/>
    <w:rsid w:val="0B44F215"/>
    <w:rsid w:val="0D10B6D8"/>
    <w:rsid w:val="117AED6C"/>
    <w:rsid w:val="11E01BC5"/>
    <w:rsid w:val="11E7D484"/>
    <w:rsid w:val="13ED81FC"/>
    <w:rsid w:val="15B60185"/>
    <w:rsid w:val="15C04B73"/>
    <w:rsid w:val="162D83E0"/>
    <w:rsid w:val="16C81500"/>
    <w:rsid w:val="1846E808"/>
    <w:rsid w:val="1A2F47F5"/>
    <w:rsid w:val="1DEF9A35"/>
    <w:rsid w:val="1E8AB447"/>
    <w:rsid w:val="2037D62B"/>
    <w:rsid w:val="232D3B0B"/>
    <w:rsid w:val="2347277C"/>
    <w:rsid w:val="23C796BF"/>
    <w:rsid w:val="252ADD52"/>
    <w:rsid w:val="2757E93E"/>
    <w:rsid w:val="28EC0BE9"/>
    <w:rsid w:val="2AA38C4F"/>
    <w:rsid w:val="2B377467"/>
    <w:rsid w:val="2C383D43"/>
    <w:rsid w:val="2E6E308D"/>
    <w:rsid w:val="309CDAFC"/>
    <w:rsid w:val="31F67C2D"/>
    <w:rsid w:val="32C1237E"/>
    <w:rsid w:val="353A9964"/>
    <w:rsid w:val="36462CF1"/>
    <w:rsid w:val="37FE066D"/>
    <w:rsid w:val="389DECB6"/>
    <w:rsid w:val="38AB7067"/>
    <w:rsid w:val="396987CD"/>
    <w:rsid w:val="3B0194EE"/>
    <w:rsid w:val="3B8EB657"/>
    <w:rsid w:val="3C2ABC69"/>
    <w:rsid w:val="3CBAE691"/>
    <w:rsid w:val="3E030E4C"/>
    <w:rsid w:val="4048FC86"/>
    <w:rsid w:val="42160F67"/>
    <w:rsid w:val="42B9E496"/>
    <w:rsid w:val="47584E0F"/>
    <w:rsid w:val="479496D1"/>
    <w:rsid w:val="4876A69F"/>
    <w:rsid w:val="492FF18A"/>
    <w:rsid w:val="4CC32083"/>
    <w:rsid w:val="4DC87E37"/>
    <w:rsid w:val="4F1A2EBC"/>
    <w:rsid w:val="4F8BE3A5"/>
    <w:rsid w:val="501C23BE"/>
    <w:rsid w:val="51DA7428"/>
    <w:rsid w:val="5468B292"/>
    <w:rsid w:val="55165224"/>
    <w:rsid w:val="5668748D"/>
    <w:rsid w:val="57077526"/>
    <w:rsid w:val="583E58DC"/>
    <w:rsid w:val="586552DA"/>
    <w:rsid w:val="59A0A3BC"/>
    <w:rsid w:val="59D81FD1"/>
    <w:rsid w:val="5B099AD5"/>
    <w:rsid w:val="5B41A310"/>
    <w:rsid w:val="5C1767E1"/>
    <w:rsid w:val="5D4C778B"/>
    <w:rsid w:val="5D60F5A7"/>
    <w:rsid w:val="60B5177D"/>
    <w:rsid w:val="6166182A"/>
    <w:rsid w:val="62052881"/>
    <w:rsid w:val="65F17A0B"/>
    <w:rsid w:val="6715B024"/>
    <w:rsid w:val="674F8636"/>
    <w:rsid w:val="6752CB06"/>
    <w:rsid w:val="67EFE8C3"/>
    <w:rsid w:val="68186054"/>
    <w:rsid w:val="68BCD317"/>
    <w:rsid w:val="69653F52"/>
    <w:rsid w:val="69E43E94"/>
    <w:rsid w:val="6AD0C276"/>
    <w:rsid w:val="6B21CB05"/>
    <w:rsid w:val="6C650E08"/>
    <w:rsid w:val="6F27BE9B"/>
    <w:rsid w:val="702FE290"/>
    <w:rsid w:val="707F4B11"/>
    <w:rsid w:val="709433F3"/>
    <w:rsid w:val="7114668A"/>
    <w:rsid w:val="733B3389"/>
    <w:rsid w:val="736A7E46"/>
    <w:rsid w:val="74907DDD"/>
    <w:rsid w:val="74E050C6"/>
    <w:rsid w:val="74F0DD7E"/>
    <w:rsid w:val="75076CDA"/>
    <w:rsid w:val="76D545AF"/>
    <w:rsid w:val="7769C310"/>
    <w:rsid w:val="77F53FF7"/>
    <w:rsid w:val="7AEE1E1B"/>
    <w:rsid w:val="7CB2B576"/>
    <w:rsid w:val="7D5E34C0"/>
    <w:rsid w:val="7F0F9FAA"/>
    <w:rsid w:val="7FC8E4D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99D8B270-6416-49CA-88E1-76A07DCA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3B5596"/>
    <w:rPr>
      <w:rFonts w:ascii="Arial" w:hAnsi="Arial"/>
    </w:rPr>
  </w:style>
  <w:style w:type="character" w:styleId="Kommentarzeichen">
    <w:name w:val="annotation reference"/>
    <w:basedOn w:val="Absatz-Standardschriftart"/>
    <w:rsid w:val="00B124A0"/>
    <w:rPr>
      <w:sz w:val="16"/>
      <w:szCs w:val="16"/>
    </w:rPr>
  </w:style>
  <w:style w:type="paragraph" w:styleId="Kommentartext">
    <w:name w:val="annotation text"/>
    <w:basedOn w:val="Standard"/>
    <w:link w:val="KommentartextZchn"/>
    <w:rsid w:val="00B124A0"/>
  </w:style>
  <w:style w:type="character" w:customStyle="1" w:styleId="KommentartextZchn">
    <w:name w:val="Kommentartext Zchn"/>
    <w:basedOn w:val="Absatz-Standardschriftart"/>
    <w:link w:val="Kommentartext"/>
    <w:rsid w:val="00B124A0"/>
    <w:rPr>
      <w:rFonts w:ascii="Arial" w:hAnsi="Arial"/>
    </w:rPr>
  </w:style>
  <w:style w:type="paragraph" w:styleId="Kommentarthema">
    <w:name w:val="annotation subject"/>
    <w:basedOn w:val="Kommentartext"/>
    <w:next w:val="Kommentartext"/>
    <w:link w:val="KommentarthemaZchn"/>
    <w:rsid w:val="00B124A0"/>
    <w:rPr>
      <w:b/>
      <w:bCs/>
    </w:rPr>
  </w:style>
  <w:style w:type="character" w:customStyle="1" w:styleId="KommentarthemaZchn">
    <w:name w:val="Kommentarthema Zchn"/>
    <w:basedOn w:val="KommentartextZchn"/>
    <w:link w:val="Kommentarthema"/>
    <w:rsid w:val="00B124A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841504237">
      <w:bodyDiv w:val="1"/>
      <w:marLeft w:val="0"/>
      <w:marRight w:val="0"/>
      <w:marTop w:val="0"/>
      <w:marBottom w:val="0"/>
      <w:divBdr>
        <w:top w:val="none" w:sz="0" w:space="0" w:color="auto"/>
        <w:left w:val="none" w:sz="0" w:space="0" w:color="auto"/>
        <w:bottom w:val="none" w:sz="0" w:space="0" w:color="auto"/>
        <w:right w:val="none" w:sz="0" w:space="0" w:color="auto"/>
      </w:divBdr>
    </w:div>
    <w:div w:id="843057466">
      <w:bodyDiv w:val="1"/>
      <w:marLeft w:val="0"/>
      <w:marRight w:val="0"/>
      <w:marTop w:val="0"/>
      <w:marBottom w:val="0"/>
      <w:divBdr>
        <w:top w:val="none" w:sz="0" w:space="0" w:color="auto"/>
        <w:left w:val="none" w:sz="0" w:space="0" w:color="auto"/>
        <w:bottom w:val="none" w:sz="0" w:space="0" w:color="auto"/>
        <w:right w:val="none" w:sz="0" w:space="0" w:color="auto"/>
      </w:divBdr>
      <w:divsChild>
        <w:div w:id="225536806">
          <w:marLeft w:val="446"/>
          <w:marRight w:val="0"/>
          <w:marTop w:val="77"/>
          <w:marBottom w:val="0"/>
          <w:divBdr>
            <w:top w:val="none" w:sz="0" w:space="0" w:color="auto"/>
            <w:left w:val="none" w:sz="0" w:space="0" w:color="auto"/>
            <w:bottom w:val="none" w:sz="0" w:space="0" w:color="auto"/>
            <w:right w:val="none" w:sz="0" w:space="0" w:color="auto"/>
          </w:divBdr>
        </w:div>
        <w:div w:id="1080449643">
          <w:marLeft w:val="446"/>
          <w:marRight w:val="0"/>
          <w:marTop w:val="77"/>
          <w:marBottom w:val="0"/>
          <w:divBdr>
            <w:top w:val="none" w:sz="0" w:space="0" w:color="auto"/>
            <w:left w:val="none" w:sz="0" w:space="0" w:color="auto"/>
            <w:bottom w:val="none" w:sz="0" w:space="0" w:color="auto"/>
            <w:right w:val="none" w:sz="0" w:space="0" w:color="auto"/>
          </w:divBdr>
        </w:div>
      </w:divsChild>
    </w:div>
    <w:div w:id="912396957">
      <w:bodyDiv w:val="1"/>
      <w:marLeft w:val="0"/>
      <w:marRight w:val="0"/>
      <w:marTop w:val="0"/>
      <w:marBottom w:val="0"/>
      <w:divBdr>
        <w:top w:val="none" w:sz="0" w:space="0" w:color="auto"/>
        <w:left w:val="none" w:sz="0" w:space="0" w:color="auto"/>
        <w:bottom w:val="none" w:sz="0" w:space="0" w:color="auto"/>
        <w:right w:val="none" w:sz="0" w:space="0" w:color="auto"/>
      </w:divBdr>
      <w:divsChild>
        <w:div w:id="1786676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0533607">
              <w:marLeft w:val="0"/>
              <w:marRight w:val="0"/>
              <w:marTop w:val="0"/>
              <w:marBottom w:val="0"/>
              <w:divBdr>
                <w:top w:val="none" w:sz="0" w:space="0" w:color="auto"/>
                <w:left w:val="none" w:sz="0" w:space="0" w:color="auto"/>
                <w:bottom w:val="none" w:sz="0" w:space="0" w:color="auto"/>
                <w:right w:val="none" w:sz="0" w:space="0" w:color="auto"/>
              </w:divBdr>
              <w:divsChild>
                <w:div w:id="1798182667">
                  <w:marLeft w:val="0"/>
                  <w:marRight w:val="0"/>
                  <w:marTop w:val="0"/>
                  <w:marBottom w:val="0"/>
                  <w:divBdr>
                    <w:top w:val="none" w:sz="0" w:space="0" w:color="auto"/>
                    <w:left w:val="none" w:sz="0" w:space="0" w:color="auto"/>
                    <w:bottom w:val="none" w:sz="0" w:space="0" w:color="auto"/>
                    <w:right w:val="none" w:sz="0" w:space="0" w:color="auto"/>
                  </w:divBdr>
                  <w:divsChild>
                    <w:div w:id="405761735">
                      <w:marLeft w:val="0"/>
                      <w:marRight w:val="0"/>
                      <w:marTop w:val="0"/>
                      <w:marBottom w:val="0"/>
                      <w:divBdr>
                        <w:top w:val="none" w:sz="0" w:space="0" w:color="auto"/>
                        <w:left w:val="none" w:sz="0" w:space="0" w:color="auto"/>
                        <w:bottom w:val="none" w:sz="0" w:space="0" w:color="auto"/>
                        <w:right w:val="none" w:sz="0" w:space="0" w:color="auto"/>
                      </w:divBdr>
                      <w:divsChild>
                        <w:div w:id="1124349413">
                          <w:marLeft w:val="0"/>
                          <w:marRight w:val="0"/>
                          <w:marTop w:val="0"/>
                          <w:marBottom w:val="0"/>
                          <w:divBdr>
                            <w:top w:val="none" w:sz="0" w:space="0" w:color="auto"/>
                            <w:left w:val="none" w:sz="0" w:space="0" w:color="auto"/>
                            <w:bottom w:val="none" w:sz="0" w:space="0" w:color="auto"/>
                            <w:right w:val="none" w:sz="0" w:space="0" w:color="auto"/>
                          </w:divBdr>
                          <w:divsChild>
                            <w:div w:id="2135051605">
                              <w:marLeft w:val="0"/>
                              <w:marRight w:val="0"/>
                              <w:marTop w:val="0"/>
                              <w:marBottom w:val="0"/>
                              <w:divBdr>
                                <w:top w:val="none" w:sz="0" w:space="0" w:color="auto"/>
                                <w:left w:val="none" w:sz="0" w:space="0" w:color="auto"/>
                                <w:bottom w:val="none" w:sz="0" w:space="0" w:color="auto"/>
                                <w:right w:val="none" w:sz="0" w:space="0" w:color="auto"/>
                              </w:divBdr>
                              <w:divsChild>
                                <w:div w:id="144511891">
                                  <w:marLeft w:val="0"/>
                                  <w:marRight w:val="0"/>
                                  <w:marTop w:val="0"/>
                                  <w:marBottom w:val="0"/>
                                  <w:divBdr>
                                    <w:top w:val="none" w:sz="0" w:space="0" w:color="auto"/>
                                    <w:left w:val="none" w:sz="0" w:space="0" w:color="auto"/>
                                    <w:bottom w:val="none" w:sz="0" w:space="0" w:color="auto"/>
                                    <w:right w:val="none" w:sz="0" w:space="0" w:color="auto"/>
                                  </w:divBdr>
                                  <w:divsChild>
                                    <w:div w:id="602226326">
                                      <w:marLeft w:val="0"/>
                                      <w:marRight w:val="0"/>
                                      <w:marTop w:val="0"/>
                                      <w:marBottom w:val="0"/>
                                      <w:divBdr>
                                        <w:top w:val="none" w:sz="0" w:space="0" w:color="auto"/>
                                        <w:left w:val="none" w:sz="0" w:space="0" w:color="auto"/>
                                        <w:bottom w:val="none" w:sz="0" w:space="0" w:color="auto"/>
                                        <w:right w:val="none" w:sz="0" w:space="0" w:color="auto"/>
                                      </w:divBdr>
                                      <w:divsChild>
                                        <w:div w:id="1071268012">
                                          <w:marLeft w:val="0"/>
                                          <w:marRight w:val="0"/>
                                          <w:marTop w:val="0"/>
                                          <w:marBottom w:val="0"/>
                                          <w:divBdr>
                                            <w:top w:val="none" w:sz="0" w:space="0" w:color="auto"/>
                                            <w:left w:val="none" w:sz="0" w:space="0" w:color="auto"/>
                                            <w:bottom w:val="none" w:sz="0" w:space="0" w:color="auto"/>
                                            <w:right w:val="none" w:sz="0" w:space="0" w:color="auto"/>
                                          </w:divBdr>
                                          <w:divsChild>
                                            <w:div w:id="869611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99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9911012">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40082664">
      <w:bodyDiv w:val="1"/>
      <w:marLeft w:val="0"/>
      <w:marRight w:val="0"/>
      <w:marTop w:val="0"/>
      <w:marBottom w:val="0"/>
      <w:divBdr>
        <w:top w:val="none" w:sz="0" w:space="0" w:color="auto"/>
        <w:left w:val="none" w:sz="0" w:space="0" w:color="auto"/>
        <w:bottom w:val="none" w:sz="0" w:space="0" w:color="auto"/>
        <w:right w:val="none" w:sz="0" w:space="0" w:color="auto"/>
      </w:divBdr>
      <w:divsChild>
        <w:div w:id="2546324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0974030">
              <w:marLeft w:val="0"/>
              <w:marRight w:val="0"/>
              <w:marTop w:val="0"/>
              <w:marBottom w:val="0"/>
              <w:divBdr>
                <w:top w:val="none" w:sz="0" w:space="0" w:color="auto"/>
                <w:left w:val="none" w:sz="0" w:space="0" w:color="auto"/>
                <w:bottom w:val="none" w:sz="0" w:space="0" w:color="auto"/>
                <w:right w:val="none" w:sz="0" w:space="0" w:color="auto"/>
              </w:divBdr>
              <w:divsChild>
                <w:div w:id="1488083614">
                  <w:marLeft w:val="0"/>
                  <w:marRight w:val="0"/>
                  <w:marTop w:val="0"/>
                  <w:marBottom w:val="0"/>
                  <w:divBdr>
                    <w:top w:val="none" w:sz="0" w:space="0" w:color="auto"/>
                    <w:left w:val="none" w:sz="0" w:space="0" w:color="auto"/>
                    <w:bottom w:val="none" w:sz="0" w:space="0" w:color="auto"/>
                    <w:right w:val="none" w:sz="0" w:space="0" w:color="auto"/>
                  </w:divBdr>
                  <w:divsChild>
                    <w:div w:id="2047635036">
                      <w:marLeft w:val="0"/>
                      <w:marRight w:val="0"/>
                      <w:marTop w:val="0"/>
                      <w:marBottom w:val="0"/>
                      <w:divBdr>
                        <w:top w:val="none" w:sz="0" w:space="0" w:color="auto"/>
                        <w:left w:val="none" w:sz="0" w:space="0" w:color="auto"/>
                        <w:bottom w:val="none" w:sz="0" w:space="0" w:color="auto"/>
                        <w:right w:val="none" w:sz="0" w:space="0" w:color="auto"/>
                      </w:divBdr>
                      <w:divsChild>
                        <w:div w:id="239289092">
                          <w:marLeft w:val="0"/>
                          <w:marRight w:val="0"/>
                          <w:marTop w:val="0"/>
                          <w:marBottom w:val="0"/>
                          <w:divBdr>
                            <w:top w:val="none" w:sz="0" w:space="0" w:color="auto"/>
                            <w:left w:val="none" w:sz="0" w:space="0" w:color="auto"/>
                            <w:bottom w:val="none" w:sz="0" w:space="0" w:color="auto"/>
                            <w:right w:val="none" w:sz="0" w:space="0" w:color="auto"/>
                          </w:divBdr>
                          <w:divsChild>
                            <w:div w:id="57678466">
                              <w:marLeft w:val="0"/>
                              <w:marRight w:val="0"/>
                              <w:marTop w:val="0"/>
                              <w:marBottom w:val="0"/>
                              <w:divBdr>
                                <w:top w:val="none" w:sz="0" w:space="0" w:color="auto"/>
                                <w:left w:val="none" w:sz="0" w:space="0" w:color="auto"/>
                                <w:bottom w:val="none" w:sz="0" w:space="0" w:color="auto"/>
                                <w:right w:val="none" w:sz="0" w:space="0" w:color="auto"/>
                              </w:divBdr>
                              <w:divsChild>
                                <w:div w:id="915288464">
                                  <w:marLeft w:val="0"/>
                                  <w:marRight w:val="0"/>
                                  <w:marTop w:val="0"/>
                                  <w:marBottom w:val="0"/>
                                  <w:divBdr>
                                    <w:top w:val="none" w:sz="0" w:space="0" w:color="auto"/>
                                    <w:left w:val="none" w:sz="0" w:space="0" w:color="auto"/>
                                    <w:bottom w:val="none" w:sz="0" w:space="0" w:color="auto"/>
                                    <w:right w:val="none" w:sz="0" w:space="0" w:color="auto"/>
                                  </w:divBdr>
                                  <w:divsChild>
                                    <w:div w:id="1893422474">
                                      <w:marLeft w:val="0"/>
                                      <w:marRight w:val="0"/>
                                      <w:marTop w:val="0"/>
                                      <w:marBottom w:val="0"/>
                                      <w:divBdr>
                                        <w:top w:val="none" w:sz="0" w:space="0" w:color="auto"/>
                                        <w:left w:val="none" w:sz="0" w:space="0" w:color="auto"/>
                                        <w:bottom w:val="none" w:sz="0" w:space="0" w:color="auto"/>
                                        <w:right w:val="none" w:sz="0" w:space="0" w:color="auto"/>
                                      </w:divBdr>
                                      <w:divsChild>
                                        <w:div w:id="1318343265">
                                          <w:marLeft w:val="0"/>
                                          <w:marRight w:val="0"/>
                                          <w:marTop w:val="0"/>
                                          <w:marBottom w:val="0"/>
                                          <w:divBdr>
                                            <w:top w:val="none" w:sz="0" w:space="0" w:color="auto"/>
                                            <w:left w:val="none" w:sz="0" w:space="0" w:color="auto"/>
                                            <w:bottom w:val="none" w:sz="0" w:space="0" w:color="auto"/>
                                            <w:right w:val="none" w:sz="0" w:space="0" w:color="auto"/>
                                          </w:divBdr>
                                          <w:divsChild>
                                            <w:div w:id="3774410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936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6928763">
      <w:bodyDiv w:val="1"/>
      <w:marLeft w:val="0"/>
      <w:marRight w:val="0"/>
      <w:marTop w:val="0"/>
      <w:marBottom w:val="0"/>
      <w:divBdr>
        <w:top w:val="none" w:sz="0" w:space="0" w:color="auto"/>
        <w:left w:val="none" w:sz="0" w:space="0" w:color="auto"/>
        <w:bottom w:val="none" w:sz="0" w:space="0" w:color="auto"/>
        <w:right w:val="none" w:sz="0" w:space="0" w:color="auto"/>
      </w:divBdr>
      <w:divsChild>
        <w:div w:id="13787015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8619929">
              <w:marLeft w:val="0"/>
              <w:marRight w:val="0"/>
              <w:marTop w:val="0"/>
              <w:marBottom w:val="0"/>
              <w:divBdr>
                <w:top w:val="none" w:sz="0" w:space="0" w:color="auto"/>
                <w:left w:val="none" w:sz="0" w:space="0" w:color="auto"/>
                <w:bottom w:val="none" w:sz="0" w:space="0" w:color="auto"/>
                <w:right w:val="none" w:sz="0" w:space="0" w:color="auto"/>
              </w:divBdr>
              <w:divsChild>
                <w:div w:id="38096007">
                  <w:marLeft w:val="0"/>
                  <w:marRight w:val="0"/>
                  <w:marTop w:val="0"/>
                  <w:marBottom w:val="0"/>
                  <w:divBdr>
                    <w:top w:val="none" w:sz="0" w:space="0" w:color="auto"/>
                    <w:left w:val="none" w:sz="0" w:space="0" w:color="auto"/>
                    <w:bottom w:val="none" w:sz="0" w:space="0" w:color="auto"/>
                    <w:right w:val="none" w:sz="0" w:space="0" w:color="auto"/>
                  </w:divBdr>
                  <w:divsChild>
                    <w:div w:id="337737967">
                      <w:marLeft w:val="0"/>
                      <w:marRight w:val="0"/>
                      <w:marTop w:val="0"/>
                      <w:marBottom w:val="0"/>
                      <w:divBdr>
                        <w:top w:val="none" w:sz="0" w:space="0" w:color="auto"/>
                        <w:left w:val="none" w:sz="0" w:space="0" w:color="auto"/>
                        <w:bottom w:val="none" w:sz="0" w:space="0" w:color="auto"/>
                        <w:right w:val="none" w:sz="0" w:space="0" w:color="auto"/>
                      </w:divBdr>
                      <w:divsChild>
                        <w:div w:id="655186267">
                          <w:marLeft w:val="0"/>
                          <w:marRight w:val="0"/>
                          <w:marTop w:val="0"/>
                          <w:marBottom w:val="0"/>
                          <w:divBdr>
                            <w:top w:val="none" w:sz="0" w:space="0" w:color="auto"/>
                            <w:left w:val="none" w:sz="0" w:space="0" w:color="auto"/>
                            <w:bottom w:val="none" w:sz="0" w:space="0" w:color="auto"/>
                            <w:right w:val="none" w:sz="0" w:space="0" w:color="auto"/>
                          </w:divBdr>
                          <w:divsChild>
                            <w:div w:id="1756396680">
                              <w:marLeft w:val="0"/>
                              <w:marRight w:val="0"/>
                              <w:marTop w:val="0"/>
                              <w:marBottom w:val="0"/>
                              <w:divBdr>
                                <w:top w:val="none" w:sz="0" w:space="0" w:color="auto"/>
                                <w:left w:val="none" w:sz="0" w:space="0" w:color="auto"/>
                                <w:bottom w:val="none" w:sz="0" w:space="0" w:color="auto"/>
                                <w:right w:val="none" w:sz="0" w:space="0" w:color="auto"/>
                              </w:divBdr>
                              <w:divsChild>
                                <w:div w:id="641227755">
                                  <w:marLeft w:val="0"/>
                                  <w:marRight w:val="0"/>
                                  <w:marTop w:val="0"/>
                                  <w:marBottom w:val="0"/>
                                  <w:divBdr>
                                    <w:top w:val="none" w:sz="0" w:space="0" w:color="auto"/>
                                    <w:left w:val="none" w:sz="0" w:space="0" w:color="auto"/>
                                    <w:bottom w:val="none" w:sz="0" w:space="0" w:color="auto"/>
                                    <w:right w:val="none" w:sz="0" w:space="0" w:color="auto"/>
                                  </w:divBdr>
                                  <w:divsChild>
                                    <w:div w:id="1638335269">
                                      <w:marLeft w:val="0"/>
                                      <w:marRight w:val="0"/>
                                      <w:marTop w:val="0"/>
                                      <w:marBottom w:val="0"/>
                                      <w:divBdr>
                                        <w:top w:val="none" w:sz="0" w:space="0" w:color="auto"/>
                                        <w:left w:val="none" w:sz="0" w:space="0" w:color="auto"/>
                                        <w:bottom w:val="none" w:sz="0" w:space="0" w:color="auto"/>
                                        <w:right w:val="none" w:sz="0" w:space="0" w:color="auto"/>
                                      </w:divBdr>
                                      <w:divsChild>
                                        <w:div w:id="2143771890">
                                          <w:marLeft w:val="0"/>
                                          <w:marRight w:val="0"/>
                                          <w:marTop w:val="0"/>
                                          <w:marBottom w:val="0"/>
                                          <w:divBdr>
                                            <w:top w:val="none" w:sz="0" w:space="0" w:color="auto"/>
                                            <w:left w:val="none" w:sz="0" w:space="0" w:color="auto"/>
                                            <w:bottom w:val="none" w:sz="0" w:space="0" w:color="auto"/>
                                            <w:right w:val="none" w:sz="0" w:space="0" w:color="auto"/>
                                          </w:divBdr>
                                          <w:divsChild>
                                            <w:div w:id="8004624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117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4987099">
      <w:bodyDiv w:val="1"/>
      <w:marLeft w:val="0"/>
      <w:marRight w:val="0"/>
      <w:marTop w:val="0"/>
      <w:marBottom w:val="0"/>
      <w:divBdr>
        <w:top w:val="none" w:sz="0" w:space="0" w:color="auto"/>
        <w:left w:val="none" w:sz="0" w:space="0" w:color="auto"/>
        <w:bottom w:val="none" w:sz="0" w:space="0" w:color="auto"/>
        <w:right w:val="none" w:sz="0" w:space="0" w:color="auto"/>
      </w:divBdr>
    </w:div>
    <w:div w:id="1469318284">
      <w:bodyDiv w:val="1"/>
      <w:marLeft w:val="0"/>
      <w:marRight w:val="0"/>
      <w:marTop w:val="0"/>
      <w:marBottom w:val="0"/>
      <w:divBdr>
        <w:top w:val="none" w:sz="0" w:space="0" w:color="auto"/>
        <w:left w:val="none" w:sz="0" w:space="0" w:color="auto"/>
        <w:bottom w:val="none" w:sz="0" w:space="0" w:color="auto"/>
        <w:right w:val="none" w:sz="0" w:space="0" w:color="auto"/>
      </w:divBdr>
      <w:divsChild>
        <w:div w:id="15557787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7203414">
              <w:marLeft w:val="0"/>
              <w:marRight w:val="0"/>
              <w:marTop w:val="0"/>
              <w:marBottom w:val="0"/>
              <w:divBdr>
                <w:top w:val="none" w:sz="0" w:space="0" w:color="auto"/>
                <w:left w:val="none" w:sz="0" w:space="0" w:color="auto"/>
                <w:bottom w:val="none" w:sz="0" w:space="0" w:color="auto"/>
                <w:right w:val="none" w:sz="0" w:space="0" w:color="auto"/>
              </w:divBdr>
              <w:divsChild>
                <w:div w:id="2065056294">
                  <w:marLeft w:val="0"/>
                  <w:marRight w:val="0"/>
                  <w:marTop w:val="0"/>
                  <w:marBottom w:val="0"/>
                  <w:divBdr>
                    <w:top w:val="none" w:sz="0" w:space="0" w:color="auto"/>
                    <w:left w:val="none" w:sz="0" w:space="0" w:color="auto"/>
                    <w:bottom w:val="none" w:sz="0" w:space="0" w:color="auto"/>
                    <w:right w:val="none" w:sz="0" w:space="0" w:color="auto"/>
                  </w:divBdr>
                  <w:divsChild>
                    <w:div w:id="568928068">
                      <w:marLeft w:val="0"/>
                      <w:marRight w:val="0"/>
                      <w:marTop w:val="0"/>
                      <w:marBottom w:val="0"/>
                      <w:divBdr>
                        <w:top w:val="none" w:sz="0" w:space="0" w:color="auto"/>
                        <w:left w:val="none" w:sz="0" w:space="0" w:color="auto"/>
                        <w:bottom w:val="none" w:sz="0" w:space="0" w:color="auto"/>
                        <w:right w:val="none" w:sz="0" w:space="0" w:color="auto"/>
                      </w:divBdr>
                      <w:divsChild>
                        <w:div w:id="420948662">
                          <w:marLeft w:val="0"/>
                          <w:marRight w:val="0"/>
                          <w:marTop w:val="0"/>
                          <w:marBottom w:val="0"/>
                          <w:divBdr>
                            <w:top w:val="none" w:sz="0" w:space="0" w:color="auto"/>
                            <w:left w:val="none" w:sz="0" w:space="0" w:color="auto"/>
                            <w:bottom w:val="none" w:sz="0" w:space="0" w:color="auto"/>
                            <w:right w:val="none" w:sz="0" w:space="0" w:color="auto"/>
                          </w:divBdr>
                          <w:divsChild>
                            <w:div w:id="1504398675">
                              <w:marLeft w:val="0"/>
                              <w:marRight w:val="0"/>
                              <w:marTop w:val="0"/>
                              <w:marBottom w:val="0"/>
                              <w:divBdr>
                                <w:top w:val="none" w:sz="0" w:space="0" w:color="auto"/>
                                <w:left w:val="none" w:sz="0" w:space="0" w:color="auto"/>
                                <w:bottom w:val="none" w:sz="0" w:space="0" w:color="auto"/>
                                <w:right w:val="none" w:sz="0" w:space="0" w:color="auto"/>
                              </w:divBdr>
                              <w:divsChild>
                                <w:div w:id="1235580148">
                                  <w:marLeft w:val="0"/>
                                  <w:marRight w:val="0"/>
                                  <w:marTop w:val="0"/>
                                  <w:marBottom w:val="0"/>
                                  <w:divBdr>
                                    <w:top w:val="none" w:sz="0" w:space="0" w:color="auto"/>
                                    <w:left w:val="none" w:sz="0" w:space="0" w:color="auto"/>
                                    <w:bottom w:val="none" w:sz="0" w:space="0" w:color="auto"/>
                                    <w:right w:val="none" w:sz="0" w:space="0" w:color="auto"/>
                                  </w:divBdr>
                                  <w:divsChild>
                                    <w:div w:id="49692778">
                                      <w:marLeft w:val="0"/>
                                      <w:marRight w:val="0"/>
                                      <w:marTop w:val="0"/>
                                      <w:marBottom w:val="0"/>
                                      <w:divBdr>
                                        <w:top w:val="none" w:sz="0" w:space="0" w:color="auto"/>
                                        <w:left w:val="none" w:sz="0" w:space="0" w:color="auto"/>
                                        <w:bottom w:val="none" w:sz="0" w:space="0" w:color="auto"/>
                                        <w:right w:val="none" w:sz="0" w:space="0" w:color="auto"/>
                                      </w:divBdr>
                                      <w:divsChild>
                                        <w:div w:id="1076051699">
                                          <w:marLeft w:val="0"/>
                                          <w:marRight w:val="0"/>
                                          <w:marTop w:val="0"/>
                                          <w:marBottom w:val="0"/>
                                          <w:divBdr>
                                            <w:top w:val="none" w:sz="0" w:space="0" w:color="auto"/>
                                            <w:left w:val="none" w:sz="0" w:space="0" w:color="auto"/>
                                            <w:bottom w:val="none" w:sz="0" w:space="0" w:color="auto"/>
                                            <w:right w:val="none" w:sz="0" w:space="0" w:color="auto"/>
                                          </w:divBdr>
                                          <w:divsChild>
                                            <w:div w:id="21271907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096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24696C-BA05-46D4-803C-1B5C2C672D1F}">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3.xml><?xml version="1.0" encoding="utf-8"?>
<ds:datastoreItem xmlns:ds="http://schemas.openxmlformats.org/officeDocument/2006/customXml" ds:itemID="{823A052B-214A-482A-AFA6-4BC1F0039ECC}"/>
</file>

<file path=docProps/app.xml><?xml version="1.0" encoding="utf-8"?>
<Properties xmlns="http://schemas.openxmlformats.org/officeDocument/2006/extended-properties" xmlns:vt="http://schemas.openxmlformats.org/officeDocument/2006/docPropsVTypes">
  <Template>Normal.dotm</Template>
  <TotalTime>0</TotalTime>
  <Pages>4</Pages>
  <Words>1325</Words>
  <Characters>7316</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12</cp:revision>
  <cp:lastPrinted>2010-03-30T23:11:00Z</cp:lastPrinted>
  <dcterms:created xsi:type="dcterms:W3CDTF">2025-03-14T12:54:00Z</dcterms:created>
  <dcterms:modified xsi:type="dcterms:W3CDTF">2025-03-17T12:23:00Z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